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C6" w:rsidRDefault="00D60DC6" w:rsidP="00D60DC6">
      <w:pPr>
        <w:pStyle w:val="Heading5"/>
        <w:spacing w:before="69"/>
        <w:ind w:left="97" w:right="1017"/>
        <w:jc w:val="right"/>
        <w:rPr>
          <w:lang w:val="es-ES"/>
        </w:rPr>
      </w:pPr>
      <w:r>
        <w:rPr>
          <w:lang w:val="es-ES"/>
        </w:rPr>
        <w:t>Anexa 9</w:t>
      </w:r>
    </w:p>
    <w:p w:rsidR="0070490B" w:rsidRPr="00D60DC6" w:rsidRDefault="0070490B" w:rsidP="0070490B">
      <w:pPr>
        <w:pStyle w:val="Heading5"/>
        <w:spacing w:before="69"/>
        <w:ind w:left="97" w:right="1017"/>
        <w:jc w:val="center"/>
        <w:rPr>
          <w:rFonts w:cs="Arial"/>
          <w:b w:val="0"/>
          <w:bCs w:val="0"/>
          <w:lang w:val="es-ES"/>
        </w:rPr>
      </w:pPr>
      <w:r w:rsidRPr="00D60DC6">
        <w:rPr>
          <w:lang w:val="es-ES"/>
        </w:rPr>
        <w:t>B</w:t>
      </w:r>
      <w:r w:rsidRPr="00D60DC6">
        <w:rPr>
          <w:spacing w:val="-1"/>
          <w:lang w:val="es-ES"/>
        </w:rPr>
        <w:t>U</w:t>
      </w:r>
      <w:r w:rsidRPr="00D60DC6">
        <w:rPr>
          <w:lang w:val="es-ES"/>
        </w:rPr>
        <w:t>GETUL</w:t>
      </w:r>
      <w:r w:rsidRPr="00D60DC6">
        <w:rPr>
          <w:spacing w:val="-1"/>
          <w:lang w:val="es-ES"/>
        </w:rPr>
        <w:t xml:space="preserve"> </w:t>
      </w:r>
      <w:r w:rsidRPr="00D60DC6">
        <w:rPr>
          <w:lang w:val="es-ES"/>
        </w:rPr>
        <w:t>DE VENI</w:t>
      </w:r>
      <w:r w:rsidRPr="00D60DC6">
        <w:rPr>
          <w:spacing w:val="-3"/>
          <w:lang w:val="es-ES"/>
        </w:rPr>
        <w:t>T</w:t>
      </w:r>
      <w:r w:rsidRPr="00D60DC6">
        <w:rPr>
          <w:lang w:val="es-ES"/>
        </w:rPr>
        <w:t>U</w:t>
      </w:r>
      <w:r w:rsidRPr="00D60DC6">
        <w:rPr>
          <w:spacing w:val="-1"/>
          <w:lang w:val="es-ES"/>
        </w:rPr>
        <w:t>R</w:t>
      </w:r>
      <w:r w:rsidRPr="00D60DC6">
        <w:rPr>
          <w:lang w:val="es-ES"/>
        </w:rPr>
        <w:t xml:space="preserve">I </w:t>
      </w:r>
      <w:r w:rsidRPr="00D60DC6">
        <w:rPr>
          <w:spacing w:val="2"/>
          <w:lang w:val="es-ES"/>
        </w:rPr>
        <w:t>Ş</w:t>
      </w:r>
      <w:r w:rsidRPr="00D60DC6">
        <w:rPr>
          <w:rFonts w:cs="Arial"/>
          <w:lang w:val="es-ES"/>
        </w:rPr>
        <w:t>I C</w:t>
      </w:r>
      <w:r w:rsidRPr="00D60DC6">
        <w:rPr>
          <w:rFonts w:cs="Arial"/>
          <w:spacing w:val="-1"/>
          <w:lang w:val="es-ES"/>
        </w:rPr>
        <w:t>H</w:t>
      </w:r>
      <w:r w:rsidRPr="00D60DC6">
        <w:rPr>
          <w:rFonts w:cs="Arial"/>
          <w:lang w:val="es-ES"/>
        </w:rPr>
        <w:t>ELT</w:t>
      </w:r>
      <w:r w:rsidRPr="00D60DC6">
        <w:rPr>
          <w:rFonts w:cs="Arial"/>
          <w:spacing w:val="-1"/>
          <w:lang w:val="es-ES"/>
        </w:rPr>
        <w:t>U</w:t>
      </w:r>
      <w:r w:rsidRPr="00D60DC6">
        <w:rPr>
          <w:rFonts w:cs="Arial"/>
          <w:lang w:val="es-ES"/>
        </w:rPr>
        <w:t>IELI</w:t>
      </w:r>
      <w:r w:rsidRPr="00D60DC6">
        <w:rPr>
          <w:rFonts w:cs="Arial"/>
          <w:spacing w:val="2"/>
          <w:lang w:val="es-ES"/>
        </w:rPr>
        <w:t xml:space="preserve"> </w:t>
      </w:r>
      <w:r w:rsidRPr="00D60DC6">
        <w:rPr>
          <w:rFonts w:cs="Arial"/>
          <w:spacing w:val="-6"/>
          <w:lang w:val="es-ES"/>
        </w:rPr>
        <w:t>A</w:t>
      </w:r>
      <w:r w:rsidRPr="00D60DC6">
        <w:rPr>
          <w:rFonts w:cs="Arial"/>
          <w:lang w:val="es-ES"/>
        </w:rPr>
        <w:t>L PROIECT</w:t>
      </w:r>
      <w:r w:rsidRPr="00D60DC6">
        <w:rPr>
          <w:rFonts w:cs="Arial"/>
          <w:spacing w:val="-2"/>
          <w:lang w:val="es-ES"/>
        </w:rPr>
        <w:t>U</w:t>
      </w:r>
      <w:r w:rsidRPr="00D60DC6">
        <w:rPr>
          <w:rFonts w:cs="Arial"/>
          <w:lang w:val="es-ES"/>
        </w:rPr>
        <w:t>LUI</w:t>
      </w:r>
    </w:p>
    <w:p w:rsidR="0070490B" w:rsidRPr="00D60DC6" w:rsidRDefault="0070490B" w:rsidP="0070490B">
      <w:pPr>
        <w:spacing w:before="16" w:line="260" w:lineRule="exact"/>
        <w:rPr>
          <w:sz w:val="26"/>
          <w:szCs w:val="26"/>
          <w:lang w:val="es-ES"/>
        </w:rPr>
      </w:pPr>
    </w:p>
    <w:p w:rsidR="0070490B" w:rsidRPr="00D60DC6" w:rsidRDefault="0070490B" w:rsidP="0070490B">
      <w:pPr>
        <w:ind w:right="938"/>
        <w:jc w:val="center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Org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a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nizaţi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a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/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Pe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r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soana</w:t>
      </w:r>
      <w:proofErr w:type="spellEnd"/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proofErr w:type="spellStart"/>
      <w:proofErr w:type="gram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fizica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proofErr w:type="gramEnd"/>
    </w:p>
    <w:p w:rsidR="0070490B" w:rsidRPr="00D60DC6" w:rsidRDefault="0070490B" w:rsidP="0070490B">
      <w:pPr>
        <w:ind w:right="1022"/>
        <w:jc w:val="center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proofErr w:type="gram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Proi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ct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</w:t>
      </w:r>
      <w:r w:rsidRPr="00D60DC6">
        <w:rPr>
          <w:rFonts w:ascii="Arial" w:eastAsia="Arial" w:hAnsi="Arial" w:cs="Arial"/>
          <w:b/>
          <w:bCs/>
          <w:spacing w:val="10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proofErr w:type="gramEnd"/>
    </w:p>
    <w:p w:rsidR="0070490B" w:rsidRPr="00D60DC6" w:rsidRDefault="0070490B" w:rsidP="0070490B">
      <w:pPr>
        <w:ind w:right="991"/>
        <w:jc w:val="center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Perio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a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d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a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ş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i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locul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proofErr w:type="gramStart"/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d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s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făşurării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proofErr w:type="gramEnd"/>
    </w:p>
    <w:p w:rsidR="0070490B" w:rsidRPr="00D60DC6" w:rsidRDefault="0070490B" w:rsidP="0070490B">
      <w:pPr>
        <w:spacing w:before="15" w:line="240" w:lineRule="exact"/>
        <w:rPr>
          <w:sz w:val="24"/>
          <w:szCs w:val="24"/>
          <w:lang w:val="es-E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0"/>
        <w:gridCol w:w="3961"/>
        <w:gridCol w:w="180"/>
        <w:gridCol w:w="180"/>
        <w:gridCol w:w="1080"/>
        <w:gridCol w:w="156"/>
        <w:gridCol w:w="204"/>
        <w:gridCol w:w="1080"/>
        <w:gridCol w:w="1081"/>
        <w:gridCol w:w="180"/>
        <w:gridCol w:w="1260"/>
      </w:tblGrid>
      <w:tr w:rsidR="0070490B" w:rsidTr="00487FB4">
        <w:trPr>
          <w:trHeight w:hRule="exact" w:val="8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0490B" w:rsidRDefault="0070490B" w:rsidP="00487FB4">
            <w:pPr>
              <w:pStyle w:val="TableParagraph"/>
              <w:spacing w:before="14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proofErr w:type="spellEnd"/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ind w:left="111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dicatori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" w:line="276" w:lineRule="exact"/>
              <w:ind w:left="313" w:right="299" w:hanging="15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Valo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ibilă</w:t>
            </w:r>
            <w:proofErr w:type="spellEnd"/>
          </w:p>
          <w:p w:rsidR="0070490B" w:rsidRDefault="0070490B" w:rsidP="00487FB4">
            <w:pPr>
              <w:pStyle w:val="TableParagraph"/>
              <w:spacing w:line="269" w:lineRule="exact"/>
              <w:ind w:left="23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ră</w:t>
            </w:r>
            <w:proofErr w:type="spell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282" w:right="28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  <w:p w:rsidR="0070490B" w:rsidRDefault="0070490B" w:rsidP="00487FB4">
            <w:pPr>
              <w:pStyle w:val="TableParagraph"/>
              <w:spacing w:before="14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14" w:right="11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spacing w:line="274" w:lineRule="exact"/>
              <w:ind w:left="200" w:firstLine="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ibil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ser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ii</w:t>
            </w:r>
            <w:proofErr w:type="spellEnd"/>
          </w:p>
        </w:tc>
      </w:tr>
      <w:tr w:rsidR="0070490B" w:rsidTr="00487FB4">
        <w:trPr>
          <w:trHeight w:hRule="exact" w:val="54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70490B" w:rsidRDefault="0070490B" w:rsidP="00487FB4">
            <w:pPr>
              <w:pStyle w:val="TableParagraph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70490B" w:rsidRDefault="0070490B" w:rsidP="00487FB4">
            <w:pPr>
              <w:pStyle w:val="TableParagraph"/>
              <w:ind w:left="1573" w:right="157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VENIT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RI</w:t>
            </w:r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70490B" w:rsidRDefault="0070490B" w:rsidP="00487FB4">
            <w:pPr>
              <w:pStyle w:val="TableParagraph"/>
              <w:ind w:left="628" w:right="62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70490B" w:rsidRDefault="0070490B" w:rsidP="00487FB4">
            <w:pPr>
              <w:pStyle w:val="TableParagraph"/>
              <w:ind w:left="447" w:right="44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70490B" w:rsidRDefault="0070490B" w:rsidP="00487FB4">
            <w:pPr>
              <w:pStyle w:val="TableParagraph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ontrib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pacing w:val="3"/>
                <w:sz w:val="24"/>
                <w:szCs w:val="24"/>
                <w:lang w:val="es-ES"/>
              </w:rPr>
              <w:t>ț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ia</w:t>
            </w:r>
            <w:proofErr w:type="spellEnd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B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f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ic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ar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lui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(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+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b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+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+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d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)</w:t>
            </w:r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3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ntrib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ie</w:t>
            </w:r>
            <w:proofErr w:type="spell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ropr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3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3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nsor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ă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38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rse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56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43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Fina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burs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ă</w:t>
            </w:r>
            <w:proofErr w:type="spellEnd"/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din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et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proofErr w:type="spellEnd"/>
          </w:p>
          <w:p w:rsidR="0070490B" w:rsidRDefault="0070490B" w:rsidP="00487FB4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loc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14" w:right="1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478"/>
        </w:trPr>
        <w:tc>
          <w:tcPr>
            <w:tcW w:w="990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936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3176" w:right="317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CHELT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IELI 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LIGIBILE</w:t>
            </w:r>
          </w:p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II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3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ELT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IELI</w:t>
            </w:r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616" w:right="61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48" w:right="55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Pre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orar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urna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ltuieli</w:t>
            </w:r>
            <w:proofErr w:type="spellEnd"/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ale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ltuieli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ec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ice</w:t>
            </w:r>
            <w:proofErr w:type="spellEnd"/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76" w:right="17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</w:tc>
        <w:tc>
          <w:tcPr>
            <w:tcW w:w="41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Ch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ltuieli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inist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ati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14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536" w:right="53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8"/>
        </w:trPr>
        <w:tc>
          <w:tcPr>
            <w:tcW w:w="990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9362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30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 CHELT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IELI NEE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IGIBILE</w:t>
            </w:r>
          </w:p>
        </w:tc>
      </w:tr>
      <w:tr w:rsidR="0070490B" w:rsidTr="00487FB4">
        <w:trPr>
          <w:trHeight w:hRule="exact" w:val="8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80" w:right="28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Valo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re</w:t>
            </w:r>
            <w:proofErr w:type="spellEnd"/>
          </w:p>
          <w:p w:rsidR="0070490B" w:rsidRDefault="0070490B" w:rsidP="00487FB4">
            <w:pPr>
              <w:pStyle w:val="TableParagraph"/>
              <w:ind w:left="179" w:right="18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neel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ibilă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ă</w:t>
            </w:r>
            <w:r>
              <w:rPr>
                <w:rFonts w:ascii="Arial" w:eastAsia="Arial" w:hAnsi="Arial" w:cs="Arial"/>
                <w:sz w:val="24"/>
                <w:szCs w:val="24"/>
              </w:rPr>
              <w:t>ră</w:t>
            </w:r>
            <w:proofErr w:type="spell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VA</w:t>
            </w:r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60" w:right="16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  <w:p w:rsidR="0070490B" w:rsidRDefault="0070490B" w:rsidP="00487FB4">
            <w:pPr>
              <w:pStyle w:val="TableParagraph"/>
              <w:ind w:left="160" w:right="16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neel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ibilă</w:t>
            </w:r>
            <w:proofErr w:type="spellEnd"/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right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  <w:p w:rsidR="0070490B" w:rsidRDefault="0070490B" w:rsidP="00487FB4">
            <w:pPr>
              <w:pStyle w:val="TableParagraph"/>
              <w:ind w:left="119" w:right="1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neel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il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ind w:left="17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ser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ii</w:t>
            </w:r>
            <w:proofErr w:type="spellEnd"/>
          </w:p>
        </w:tc>
      </w:tr>
      <w:tr w:rsidR="0070490B" w:rsidTr="00487FB4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3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Alte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z w:val="24"/>
                <w:szCs w:val="24"/>
              </w:rPr>
              <w:t>eltuieli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eel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ibile</w:t>
            </w:r>
            <w:proofErr w:type="spellEnd"/>
          </w:p>
        </w:tc>
        <w:tc>
          <w:tcPr>
            <w:tcW w:w="14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252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right="467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</w:tbl>
    <w:p w:rsidR="0070490B" w:rsidRDefault="0070490B" w:rsidP="0070490B">
      <w:pPr>
        <w:spacing w:before="4" w:line="180" w:lineRule="exact"/>
        <w:rPr>
          <w:sz w:val="18"/>
          <w:szCs w:val="18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p w:rsidR="0070490B" w:rsidRPr="00D60DC6" w:rsidRDefault="0070490B" w:rsidP="0070490B">
      <w:pPr>
        <w:spacing w:before="69"/>
        <w:ind w:left="100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Detalie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r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ea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c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h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eltuie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l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i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l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or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c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u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pacing w:val="-4"/>
          <w:sz w:val="24"/>
          <w:szCs w:val="24"/>
          <w:lang w:val="es-ES"/>
        </w:rPr>
        <w:t>v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iden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ţ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i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rea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s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rselor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d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e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finan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ţ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are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pe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c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ategori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i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:</w:t>
      </w:r>
    </w:p>
    <w:p w:rsidR="0070490B" w:rsidRPr="00D60DC6" w:rsidRDefault="0070490B" w:rsidP="0070490B">
      <w:pPr>
        <w:spacing w:before="19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4078"/>
        <w:gridCol w:w="1980"/>
        <w:gridCol w:w="1801"/>
        <w:gridCol w:w="1260"/>
      </w:tblGrid>
      <w:tr w:rsidR="0070490B" w:rsidTr="00487FB4">
        <w:trPr>
          <w:trHeight w:hRule="exact" w:val="562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0490B" w:rsidRDefault="0070490B" w:rsidP="00487FB4">
            <w:pPr>
              <w:pStyle w:val="TableParagraph"/>
              <w:ind w:left="19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11" w:line="260" w:lineRule="exact"/>
              <w:rPr>
                <w:sz w:val="26"/>
                <w:szCs w:val="26"/>
              </w:rPr>
            </w:pPr>
          </w:p>
          <w:p w:rsidR="0070490B" w:rsidRDefault="0070490B" w:rsidP="00487FB4">
            <w:pPr>
              <w:pStyle w:val="TableParagraph"/>
              <w:ind w:left="1004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Cate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ă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384" w:right="384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trib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ia</w:t>
            </w:r>
            <w:proofErr w:type="spellEnd"/>
          </w:p>
          <w:p w:rsidR="0070490B" w:rsidRDefault="0070490B" w:rsidP="00487FB4">
            <w:pPr>
              <w:pStyle w:val="TableParagraph"/>
              <w:ind w:left="280" w:right="28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țat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ru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ui</w:t>
            </w:r>
            <w:proofErr w:type="spellEnd"/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94" w:right="29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trib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ia</w:t>
            </w:r>
            <w:proofErr w:type="spellEnd"/>
          </w:p>
          <w:p w:rsidR="0070490B" w:rsidRDefault="0070490B" w:rsidP="00487FB4">
            <w:pPr>
              <w:pStyle w:val="TableParagraph"/>
              <w:ind w:left="157" w:right="156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Ben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arului</w:t>
            </w:r>
            <w:proofErr w:type="spellEnd"/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3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  <w:p w:rsidR="0070490B" w:rsidRDefault="0070490B" w:rsidP="00487FB4">
            <w:pPr>
              <w:pStyle w:val="TableParagraph"/>
              <w:ind w:left="3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Bu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z w:val="24"/>
                <w:szCs w:val="24"/>
              </w:rPr>
              <w:t>et</w:t>
            </w:r>
            <w:proofErr w:type="spellEnd"/>
          </w:p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Premii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8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</w:tbl>
    <w:p w:rsidR="0070490B" w:rsidRDefault="0070490B" w:rsidP="0070490B">
      <w:pPr>
        <w:sectPr w:rsidR="0070490B">
          <w:headerReference w:type="default" r:id="rId6"/>
          <w:pgSz w:w="12240" w:h="15840"/>
          <w:pgMar w:top="1480" w:right="420" w:bottom="780" w:left="1700" w:header="0" w:footer="590" w:gutter="0"/>
          <w:cols w:space="708"/>
        </w:sectPr>
      </w:pPr>
    </w:p>
    <w:p w:rsidR="0070490B" w:rsidRDefault="0070490B" w:rsidP="0070490B">
      <w:pPr>
        <w:spacing w:before="4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4078"/>
        <w:gridCol w:w="1980"/>
        <w:gridCol w:w="1801"/>
        <w:gridCol w:w="1260"/>
      </w:tblGrid>
      <w:tr w:rsidR="0070490B" w:rsidTr="00487FB4">
        <w:trPr>
          <w:trHeight w:hRule="exact" w:val="281"/>
        </w:trPr>
        <w:tc>
          <w:tcPr>
            <w:tcW w:w="7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2" w:lineRule="exact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07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2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Onorarii</w:t>
            </w:r>
            <w:proofErr w:type="spellEnd"/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Diurna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8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Chelt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ateri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asa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ntru</w:t>
            </w:r>
            <w:proofErr w:type="spellEnd"/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rtic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it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ți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z w:val="24"/>
                <w:szCs w:val="24"/>
              </w:rPr>
              <w:t>ran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port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8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Achi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>ț</w:t>
            </w:r>
            <w:r>
              <w:rPr>
                <w:rFonts w:ascii="Arial" w:eastAsia="Arial" w:hAnsi="Arial" w:cs="Arial"/>
                <w:sz w:val="24"/>
                <w:szCs w:val="24"/>
              </w:rPr>
              <w:t>ii</w:t>
            </w:r>
            <w:proofErr w:type="spellEnd"/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ic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Chelt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if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RPr="00D60DC6" w:rsidTr="00487FB4">
        <w:trPr>
          <w:trHeight w:hRule="exact" w:val="1114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before="3" w:line="220" w:lineRule="exact"/>
            </w:pPr>
          </w:p>
          <w:p w:rsidR="0070490B" w:rsidRDefault="0070490B" w:rsidP="00487FB4">
            <w:pPr>
              <w:pStyle w:val="TableParagraph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line="271" w:lineRule="exact"/>
              <w:ind w:left="169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Î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chi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ieri</w:t>
            </w:r>
            <w:proofErr w:type="spellEnd"/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e </w:t>
            </w:r>
            <w:proofErr w:type="spellStart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s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ns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al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ii</w:t>
            </w:r>
            <w:proofErr w:type="spellEnd"/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(de</w:t>
            </w:r>
          </w:p>
          <w:p w:rsidR="0070490B" w:rsidRPr="00D60DC6" w:rsidRDefault="0070490B" w:rsidP="00487FB4">
            <w:pPr>
              <w:pStyle w:val="TableParagraph"/>
              <w:ind w:left="102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sonor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z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are, de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tra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si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ul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ană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),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apara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ură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udi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-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v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id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lte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echip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nte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RPr="00D60DC6" w:rsidTr="00487FB4">
        <w:trPr>
          <w:trHeight w:hRule="exact" w:val="838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before="7" w:line="140" w:lineRule="exact"/>
              <w:rPr>
                <w:sz w:val="14"/>
                <w:szCs w:val="14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Default="0070490B" w:rsidP="00487FB4">
            <w:pPr>
              <w:pStyle w:val="TableParagraph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iu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</w:t>
            </w:r>
            <w:r w:rsidRPr="00D60DC6">
              <w:rPr>
                <w:rFonts w:ascii="Arial" w:eastAsia="Arial" w:hAnsi="Arial" w:cs="Arial"/>
                <w:spacing w:val="-4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io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ale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şi</w:t>
            </w:r>
            <w:proofErr w:type="spellEnd"/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</w:p>
          <w:p w:rsidR="0070490B" w:rsidRPr="00D60DC6" w:rsidRDefault="0070490B" w:rsidP="00487FB4">
            <w:pPr>
              <w:pStyle w:val="TableParagraph"/>
              <w:ind w:left="102" w:right="168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publ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cita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ri</w:t>
            </w:r>
            <w:proofErr w:type="spellEnd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p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bl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citare,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spot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ri</w:t>
            </w:r>
            <w:proofErr w:type="spellEnd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udi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-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v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id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)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RPr="00D60DC6" w:rsidTr="00487FB4">
        <w:trPr>
          <w:trHeight w:hRule="exact" w:val="641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before="10" w:line="140" w:lineRule="exact"/>
              <w:rPr>
                <w:sz w:val="14"/>
                <w:szCs w:val="14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Default="0070490B" w:rsidP="00487FB4">
            <w:pPr>
              <w:pStyle w:val="TableParagraph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before="74"/>
              <w:ind w:left="102" w:right="93" w:firstLine="67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p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ăr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ri</w:t>
            </w:r>
            <w:proofErr w:type="spellEnd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(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pliant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bro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ş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f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işe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căr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l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g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alb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um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etc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)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RPr="00D60DC6" w:rsidTr="00487FB4">
        <w:trPr>
          <w:trHeight w:hRule="exact" w:val="1390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  <w:lang w:val="es-ES"/>
              </w:rPr>
            </w:pPr>
          </w:p>
          <w:p w:rsidR="0070490B" w:rsidRPr="00D60DC6" w:rsidRDefault="0070490B" w:rsidP="00487FB4">
            <w:pPr>
              <w:pStyle w:val="TableParagraph"/>
              <w:spacing w:before="19" w:line="280" w:lineRule="exact"/>
              <w:rPr>
                <w:sz w:val="28"/>
                <w:szCs w:val="28"/>
                <w:lang w:val="es-ES"/>
              </w:rPr>
            </w:pPr>
          </w:p>
          <w:p w:rsidR="0070490B" w:rsidRDefault="0070490B" w:rsidP="00487FB4">
            <w:pPr>
              <w:pStyle w:val="TableParagraph"/>
              <w:ind w:left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line="271" w:lineRule="exact"/>
              <w:ind w:left="169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ale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ns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bi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l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esare</w:t>
            </w:r>
            <w:proofErr w:type="spellEnd"/>
          </w:p>
          <w:p w:rsidR="0070490B" w:rsidRPr="00D60DC6" w:rsidRDefault="0070490B" w:rsidP="00487FB4">
            <w:pPr>
              <w:pStyle w:val="TableParagraph"/>
              <w:ind w:left="102" w:right="93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proofErr w:type="gram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impl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n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ă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proofErr w:type="spellEnd"/>
            <w:proofErr w:type="gram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proie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l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 (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h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â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rtie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ner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artu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ş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impr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ă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ar</w:t>
            </w:r>
            <w:r w:rsidRPr="00D60DC6">
              <w:rPr>
                <w:rFonts w:ascii="Arial" w:eastAsia="Arial" w:hAnsi="Arial" w:cs="Arial"/>
                <w:spacing w:val="-4"/>
                <w:sz w:val="24"/>
                <w:szCs w:val="24"/>
                <w:lang w:val="es-ES"/>
              </w:rPr>
              <w:t>k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ere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rechi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z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ite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f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4"/>
                <w:sz w:val="24"/>
                <w:szCs w:val="24"/>
                <w:lang w:val="es-ES"/>
              </w:rPr>
              <w:t>l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f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di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s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chete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ale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s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nitare,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tc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.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)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Tr="00487FB4">
        <w:trPr>
          <w:trHeight w:hRule="exact" w:val="324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33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RPr="00D60DC6" w:rsidTr="00487FB4">
        <w:trPr>
          <w:trHeight w:hRule="exact" w:val="1390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70490B" w:rsidRDefault="0070490B" w:rsidP="00487FB4">
            <w:pPr>
              <w:pStyle w:val="TableParagraph"/>
              <w:spacing w:before="19" w:line="280" w:lineRule="exact"/>
              <w:rPr>
                <w:sz w:val="28"/>
                <w:szCs w:val="28"/>
              </w:rPr>
            </w:pPr>
          </w:p>
          <w:p w:rsidR="0070490B" w:rsidRDefault="0070490B" w:rsidP="00487FB4">
            <w:pPr>
              <w:pStyle w:val="TableParagraph"/>
              <w:ind w:left="4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pStyle w:val="TableParagraph"/>
              <w:spacing w:before="3" w:line="274" w:lineRule="exact"/>
              <w:ind w:left="102" w:right="93" w:firstLine="67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Chelt</w:t>
            </w:r>
            <w:r w:rsidRPr="00D60DC6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li</w:t>
            </w:r>
            <w:proofErr w:type="spellEnd"/>
            <w:r w:rsidRPr="00D60DC6"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administ</w:t>
            </w:r>
            <w:r w:rsidRPr="00D60DC6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  <w:lang w:val="es-ES"/>
              </w:rPr>
              <w:t>v</w:t>
            </w:r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b/>
                <w:bCs/>
                <w:sz w:val="24"/>
                <w:szCs w:val="24"/>
                <w:lang w:val="es-ES"/>
              </w:rPr>
              <w:t>:</w:t>
            </w:r>
            <w:r w:rsidRPr="00D60DC6">
              <w:rPr>
                <w:rFonts w:ascii="Arial" w:eastAsia="Arial" w:hAnsi="Arial" w:cs="Arial"/>
                <w:b/>
                <w:bCs/>
                <w:spacing w:val="4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p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ă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, canal,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electr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cita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o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uni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c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2"/>
                <w:sz w:val="24"/>
                <w:szCs w:val="24"/>
                <w:lang w:val="es-ES"/>
              </w:rPr>
              <w:t>ţ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i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,</w:t>
            </w:r>
          </w:p>
          <w:p w:rsidR="0070490B" w:rsidRPr="00D60DC6" w:rsidRDefault="0070490B" w:rsidP="00487FB4">
            <w:pPr>
              <w:pStyle w:val="TableParagraph"/>
              <w:spacing w:line="276" w:lineRule="exact"/>
              <w:ind w:left="102"/>
              <w:rPr>
                <w:rFonts w:ascii="Arial" w:eastAsia="Arial" w:hAnsi="Arial" w:cs="Arial"/>
                <w:sz w:val="24"/>
                <w:szCs w:val="24"/>
                <w:lang w:val="es-ES"/>
              </w:rPr>
            </w:pPr>
            <w:proofErr w:type="spellStart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g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z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cost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ri</w:t>
            </w:r>
            <w:proofErr w:type="spellEnd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e </w:t>
            </w:r>
            <w:proofErr w:type="spellStart"/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î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ncăl</w:t>
            </w:r>
            <w:r w:rsidRPr="00D60DC6">
              <w:rPr>
                <w:rFonts w:ascii="Arial" w:eastAsia="Arial" w:hAnsi="Arial" w:cs="Arial"/>
                <w:spacing w:val="-3"/>
                <w:sz w:val="24"/>
                <w:szCs w:val="24"/>
                <w:lang w:val="es-ES"/>
              </w:rPr>
              <w:t>z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r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proofErr w:type="spellEnd"/>
            <w:r w:rsidRPr="00D60DC6">
              <w:rPr>
                <w:rFonts w:ascii="Arial" w:eastAsia="Arial" w:hAnsi="Arial" w:cs="Arial"/>
                <w:spacing w:val="4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-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pe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per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i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oa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a</w:t>
            </w:r>
            <w:proofErr w:type="spellEnd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 </w:t>
            </w:r>
            <w:r w:rsidRPr="00D60DC6">
              <w:rPr>
                <w:rFonts w:ascii="Arial" w:eastAsia="Arial" w:hAnsi="Arial" w:cs="Arial"/>
                <w:spacing w:val="-1"/>
                <w:sz w:val="24"/>
                <w:szCs w:val="24"/>
                <w:lang w:val="es-ES"/>
              </w:rPr>
              <w:t>d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 impl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m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e</w:t>
            </w:r>
            <w:r w:rsidRPr="00D60DC6">
              <w:rPr>
                <w:rFonts w:ascii="Arial" w:eastAsia="Arial" w:hAnsi="Arial" w:cs="Arial"/>
                <w:spacing w:val="-2"/>
                <w:sz w:val="24"/>
                <w:szCs w:val="24"/>
                <w:lang w:val="es-ES"/>
              </w:rPr>
              <w:t>nt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 xml:space="preserve">are a </w:t>
            </w:r>
            <w:proofErr w:type="spellStart"/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proiect</w:t>
            </w:r>
            <w:r w:rsidRPr="00D60DC6">
              <w:rPr>
                <w:rFonts w:ascii="Arial" w:eastAsia="Arial" w:hAnsi="Arial" w:cs="Arial"/>
                <w:spacing w:val="1"/>
                <w:sz w:val="24"/>
                <w:szCs w:val="24"/>
                <w:lang w:val="es-ES"/>
              </w:rPr>
              <w:t>u</w:t>
            </w:r>
            <w:r w:rsidRPr="00D60DC6">
              <w:rPr>
                <w:rFonts w:ascii="Arial" w:eastAsia="Arial" w:hAnsi="Arial" w:cs="Arial"/>
                <w:sz w:val="24"/>
                <w:szCs w:val="24"/>
                <w:lang w:val="es-ES"/>
              </w:rPr>
              <w:t>lui</w:t>
            </w:r>
            <w:proofErr w:type="spellEnd"/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RPr="00D60DC6" w:rsidTr="00487FB4">
        <w:trPr>
          <w:trHeight w:hRule="exact" w:val="32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</w:tr>
      <w:tr w:rsidR="0070490B" w:rsidTr="00487FB4">
        <w:trPr>
          <w:trHeight w:hRule="exact" w:val="324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Pr="00D60DC6" w:rsidRDefault="0070490B" w:rsidP="00487FB4">
            <w:pPr>
              <w:rPr>
                <w:lang w:val="es-ES"/>
              </w:rPr>
            </w:pPr>
          </w:p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before="33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categor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buge</w:t>
            </w:r>
            <w:r>
              <w:rPr>
                <w:rFonts w:ascii="Arial" w:eastAsia="Arial" w:hAnsi="Arial" w:cs="Arial"/>
                <w:b/>
                <w:bCs/>
                <w:spacing w:val="-4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ară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  <w:tr w:rsidR="0070490B" w:rsidTr="00487FB4">
        <w:trPr>
          <w:trHeight w:hRule="exact" w:val="286"/>
        </w:trPr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4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al gen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490B" w:rsidRDefault="0070490B" w:rsidP="00487FB4"/>
        </w:tc>
      </w:tr>
    </w:tbl>
    <w:p w:rsidR="0070490B" w:rsidRPr="00D60DC6" w:rsidRDefault="0070490B" w:rsidP="0070490B">
      <w:pPr>
        <w:pStyle w:val="BodyText"/>
        <w:spacing w:line="273" w:lineRule="exact"/>
        <w:ind w:left="208" w:firstLine="0"/>
        <w:rPr>
          <w:rFonts w:cs="Arial"/>
          <w:lang w:val="es-ES"/>
        </w:rPr>
      </w:pPr>
      <w:r w:rsidRPr="00D60DC6">
        <w:rPr>
          <w:rFonts w:cs="Arial"/>
          <w:lang w:val="es-ES"/>
        </w:rPr>
        <w:t>*se</w:t>
      </w:r>
      <w:r w:rsidRPr="00D60DC6">
        <w:rPr>
          <w:rFonts w:cs="Arial"/>
          <w:spacing w:val="1"/>
          <w:lang w:val="es-ES"/>
        </w:rPr>
        <w:t xml:space="preserve"> </w:t>
      </w:r>
      <w:proofErr w:type="spellStart"/>
      <w:r w:rsidRPr="00D60DC6">
        <w:rPr>
          <w:spacing w:val="-3"/>
          <w:lang w:val="es-ES"/>
        </w:rPr>
        <w:t>v</w:t>
      </w:r>
      <w:r w:rsidRPr="00D60DC6">
        <w:rPr>
          <w:lang w:val="es-ES"/>
        </w:rPr>
        <w:t>or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a</w:t>
      </w:r>
      <w:r w:rsidRPr="00D60DC6">
        <w:rPr>
          <w:spacing w:val="1"/>
          <w:lang w:val="es-ES"/>
        </w:rPr>
        <w:t>d</w:t>
      </w:r>
      <w:r w:rsidRPr="00D60DC6">
        <w:rPr>
          <w:lang w:val="es-ES"/>
        </w:rPr>
        <w:t>ău</w:t>
      </w:r>
      <w:r w:rsidRPr="00D60DC6">
        <w:rPr>
          <w:spacing w:val="-2"/>
          <w:lang w:val="es-ES"/>
        </w:rPr>
        <w:t>g</w:t>
      </w:r>
      <w:r w:rsidRPr="00D60DC6">
        <w:rPr>
          <w:lang w:val="es-ES"/>
        </w:rPr>
        <w:t>a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spacing w:val="-3"/>
          <w:lang w:val="es-ES"/>
        </w:rPr>
        <w:t>r</w:t>
      </w:r>
      <w:r w:rsidRPr="00D60DC6">
        <w:rPr>
          <w:lang w:val="es-ES"/>
        </w:rPr>
        <w:t>ân</w:t>
      </w:r>
      <w:r w:rsidRPr="00D60DC6">
        <w:rPr>
          <w:spacing w:val="-2"/>
          <w:lang w:val="es-ES"/>
        </w:rPr>
        <w:t>d</w:t>
      </w:r>
      <w:r w:rsidRPr="00D60DC6">
        <w:rPr>
          <w:lang w:val="es-ES"/>
        </w:rPr>
        <w:t>uri</w:t>
      </w:r>
      <w:proofErr w:type="spellEnd"/>
      <w:r w:rsidRPr="00D60DC6">
        <w:rPr>
          <w:spacing w:val="-2"/>
          <w:lang w:val="es-ES"/>
        </w:rPr>
        <w:t xml:space="preserve"> </w:t>
      </w:r>
      <w:proofErr w:type="spellStart"/>
      <w:r w:rsidRPr="00D60DC6">
        <w:rPr>
          <w:spacing w:val="-2"/>
          <w:lang w:val="es-ES"/>
        </w:rPr>
        <w:t>î</w:t>
      </w:r>
      <w:r w:rsidRPr="00D60DC6">
        <w:rPr>
          <w:lang w:val="es-ES"/>
        </w:rPr>
        <w:t>n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fun</w:t>
      </w:r>
      <w:r w:rsidRPr="00D60DC6">
        <w:rPr>
          <w:spacing w:val="-3"/>
          <w:lang w:val="es-ES"/>
        </w:rPr>
        <w:t>c</w:t>
      </w:r>
      <w:r w:rsidRPr="00D60DC6">
        <w:rPr>
          <w:spacing w:val="6"/>
          <w:lang w:val="es-ES"/>
        </w:rPr>
        <w:t>ț</w:t>
      </w:r>
      <w:r w:rsidRPr="00D60DC6">
        <w:rPr>
          <w:rFonts w:cs="Arial"/>
          <w:lang w:val="es-ES"/>
        </w:rPr>
        <w:t>ie</w:t>
      </w:r>
      <w:proofErr w:type="spellEnd"/>
      <w:r w:rsidRPr="00D60DC6">
        <w:rPr>
          <w:rFonts w:cs="Arial"/>
          <w:spacing w:val="-2"/>
          <w:lang w:val="es-ES"/>
        </w:rPr>
        <w:t xml:space="preserve"> </w:t>
      </w:r>
      <w:r w:rsidRPr="00D60DC6">
        <w:rPr>
          <w:rFonts w:cs="Arial"/>
          <w:spacing w:val="1"/>
          <w:lang w:val="es-ES"/>
        </w:rPr>
        <w:t>d</w:t>
      </w:r>
      <w:r w:rsidRPr="00D60DC6">
        <w:rPr>
          <w:rFonts w:cs="Arial"/>
          <w:lang w:val="es-ES"/>
        </w:rPr>
        <w:t>e</w:t>
      </w:r>
      <w:r w:rsidRPr="00D60DC6">
        <w:rPr>
          <w:rFonts w:cs="Arial"/>
          <w:spacing w:val="-2"/>
          <w:lang w:val="es-ES"/>
        </w:rPr>
        <w:t xml:space="preserve"> </w:t>
      </w:r>
      <w:proofErr w:type="spellStart"/>
      <w:r w:rsidRPr="00D60DC6">
        <w:rPr>
          <w:rFonts w:cs="Arial"/>
          <w:lang w:val="es-ES"/>
        </w:rPr>
        <w:t>tip</w:t>
      </w:r>
      <w:r w:rsidRPr="00D60DC6">
        <w:rPr>
          <w:rFonts w:cs="Arial"/>
          <w:spacing w:val="1"/>
          <w:lang w:val="es-ES"/>
        </w:rPr>
        <w:t>u</w:t>
      </w:r>
      <w:r w:rsidRPr="00D60DC6">
        <w:rPr>
          <w:rFonts w:cs="Arial"/>
          <w:lang w:val="es-ES"/>
        </w:rPr>
        <w:t>l</w:t>
      </w:r>
      <w:proofErr w:type="spellEnd"/>
      <w:r w:rsidRPr="00D60DC6">
        <w:rPr>
          <w:rFonts w:cs="Arial"/>
          <w:lang w:val="es-ES"/>
        </w:rPr>
        <w:t xml:space="preserve"> </w:t>
      </w:r>
      <w:proofErr w:type="spellStart"/>
      <w:r w:rsidRPr="00D60DC6">
        <w:rPr>
          <w:rFonts w:cs="Arial"/>
          <w:spacing w:val="-3"/>
          <w:lang w:val="es-ES"/>
        </w:rPr>
        <w:t>c</w:t>
      </w:r>
      <w:r w:rsidRPr="00D60DC6">
        <w:rPr>
          <w:rFonts w:cs="Arial"/>
          <w:lang w:val="es-ES"/>
        </w:rPr>
        <w:t>hel</w:t>
      </w:r>
      <w:r w:rsidRPr="00D60DC6">
        <w:rPr>
          <w:rFonts w:cs="Arial"/>
          <w:spacing w:val="-3"/>
          <w:lang w:val="es-ES"/>
        </w:rPr>
        <w:t>t</w:t>
      </w:r>
      <w:r w:rsidRPr="00D60DC6">
        <w:rPr>
          <w:rFonts w:cs="Arial"/>
          <w:lang w:val="es-ES"/>
        </w:rPr>
        <w:t>uieli</w:t>
      </w:r>
      <w:r w:rsidRPr="00D60DC6">
        <w:rPr>
          <w:rFonts w:cs="Arial"/>
          <w:spacing w:val="-1"/>
          <w:lang w:val="es-ES"/>
        </w:rPr>
        <w:t>l</w:t>
      </w:r>
      <w:r w:rsidRPr="00D60DC6">
        <w:rPr>
          <w:rFonts w:cs="Arial"/>
          <w:lang w:val="es-ES"/>
        </w:rPr>
        <w:t>or</w:t>
      </w:r>
      <w:proofErr w:type="spellEnd"/>
      <w:r w:rsidRPr="00D60DC6">
        <w:rPr>
          <w:rFonts w:cs="Arial"/>
          <w:lang w:val="es-ES"/>
        </w:rPr>
        <w:t xml:space="preserve"> </w:t>
      </w:r>
      <w:proofErr w:type="spellStart"/>
      <w:r w:rsidRPr="00D60DC6">
        <w:rPr>
          <w:rFonts w:cs="Arial"/>
          <w:spacing w:val="-2"/>
          <w:lang w:val="es-ES"/>
        </w:rPr>
        <w:t>e</w:t>
      </w:r>
      <w:r w:rsidRPr="00D60DC6">
        <w:rPr>
          <w:rFonts w:cs="Arial"/>
          <w:spacing w:val="2"/>
          <w:lang w:val="es-ES"/>
        </w:rPr>
        <w:t>f</w:t>
      </w:r>
      <w:r w:rsidRPr="00D60DC6">
        <w:rPr>
          <w:rFonts w:cs="Arial"/>
          <w:lang w:val="es-ES"/>
        </w:rPr>
        <w:t>ec</w:t>
      </w:r>
      <w:r w:rsidRPr="00D60DC6">
        <w:rPr>
          <w:rFonts w:cs="Arial"/>
          <w:spacing w:val="-2"/>
          <w:lang w:val="es-ES"/>
        </w:rPr>
        <w:t>t</w:t>
      </w:r>
      <w:r w:rsidRPr="00D60DC6">
        <w:rPr>
          <w:rFonts w:cs="Arial"/>
          <w:lang w:val="es-ES"/>
        </w:rPr>
        <w:t>ua</w:t>
      </w:r>
      <w:r w:rsidRPr="00D60DC6">
        <w:rPr>
          <w:rFonts w:cs="Arial"/>
          <w:spacing w:val="-2"/>
          <w:lang w:val="es-ES"/>
        </w:rPr>
        <w:t>t</w:t>
      </w:r>
      <w:r w:rsidRPr="00D60DC6">
        <w:rPr>
          <w:rFonts w:cs="Arial"/>
          <w:lang w:val="es-ES"/>
        </w:rPr>
        <w:t>e</w:t>
      </w:r>
      <w:proofErr w:type="spellEnd"/>
    </w:p>
    <w:p w:rsidR="0070490B" w:rsidRPr="00D60DC6" w:rsidRDefault="0070490B" w:rsidP="0070490B">
      <w:pPr>
        <w:spacing w:before="7" w:line="200" w:lineRule="exact"/>
        <w:rPr>
          <w:sz w:val="20"/>
          <w:szCs w:val="20"/>
          <w:lang w:val="es-ES"/>
        </w:rPr>
      </w:pPr>
    </w:p>
    <w:p w:rsidR="0070490B" w:rsidRPr="00D60DC6" w:rsidRDefault="0070490B" w:rsidP="0070490B">
      <w:pPr>
        <w:pStyle w:val="Heading5"/>
        <w:tabs>
          <w:tab w:val="left" w:pos="4718"/>
        </w:tabs>
        <w:spacing w:before="69"/>
        <w:rPr>
          <w:b w:val="0"/>
          <w:bCs w:val="0"/>
          <w:lang w:val="es-ES"/>
        </w:rPr>
      </w:pPr>
      <w:proofErr w:type="spellStart"/>
      <w:r w:rsidRPr="00D60DC6">
        <w:rPr>
          <w:lang w:val="es-ES"/>
        </w:rPr>
        <w:t>Repr</w:t>
      </w:r>
      <w:r w:rsidRPr="00D60DC6">
        <w:rPr>
          <w:spacing w:val="1"/>
          <w:lang w:val="es-ES"/>
        </w:rPr>
        <w:t>e</w:t>
      </w:r>
      <w:r w:rsidRPr="00D60DC6">
        <w:rPr>
          <w:lang w:val="es-ES"/>
        </w:rPr>
        <w:t>zen</w:t>
      </w:r>
      <w:r w:rsidRPr="00D60DC6">
        <w:rPr>
          <w:spacing w:val="-1"/>
          <w:lang w:val="es-ES"/>
        </w:rPr>
        <w:t>t</w:t>
      </w:r>
      <w:r w:rsidRPr="00D60DC6">
        <w:rPr>
          <w:lang w:val="es-ES"/>
        </w:rPr>
        <w:t>an</w:t>
      </w:r>
      <w:r w:rsidRPr="00D60DC6">
        <w:rPr>
          <w:spacing w:val="-1"/>
          <w:lang w:val="es-ES"/>
        </w:rPr>
        <w:t>t</w:t>
      </w:r>
      <w:r w:rsidRPr="00D60DC6">
        <w:rPr>
          <w:lang w:val="es-ES"/>
        </w:rPr>
        <w:t>ul</w:t>
      </w:r>
      <w:proofErr w:type="spellEnd"/>
      <w:r w:rsidRPr="00D60DC6">
        <w:rPr>
          <w:lang w:val="es-ES"/>
        </w:rPr>
        <w:t xml:space="preserve"> le</w:t>
      </w:r>
      <w:r w:rsidRPr="00D60DC6">
        <w:rPr>
          <w:spacing w:val="-3"/>
          <w:lang w:val="es-ES"/>
        </w:rPr>
        <w:t>g</w:t>
      </w:r>
      <w:r w:rsidRPr="00D60DC6">
        <w:rPr>
          <w:lang w:val="es-ES"/>
        </w:rPr>
        <w:t>al</w:t>
      </w:r>
      <w:r w:rsidRPr="00D60DC6">
        <w:rPr>
          <w:spacing w:val="-2"/>
          <w:lang w:val="es-ES"/>
        </w:rPr>
        <w:t xml:space="preserve"> </w:t>
      </w:r>
      <w:r w:rsidRPr="00D60DC6">
        <w:rPr>
          <w:lang w:val="es-ES"/>
        </w:rPr>
        <w:t xml:space="preserve">al </w:t>
      </w:r>
      <w:proofErr w:type="spellStart"/>
      <w:r w:rsidRPr="00D60DC6">
        <w:rPr>
          <w:lang w:val="es-ES"/>
        </w:rPr>
        <w:t>organi</w:t>
      </w:r>
      <w:r w:rsidRPr="00D60DC6">
        <w:rPr>
          <w:spacing w:val="-3"/>
          <w:lang w:val="es-ES"/>
        </w:rPr>
        <w:t>z</w:t>
      </w:r>
      <w:r w:rsidRPr="00D60DC6">
        <w:rPr>
          <w:lang w:val="es-ES"/>
        </w:rPr>
        <w:t>aţiei</w:t>
      </w:r>
      <w:proofErr w:type="spellEnd"/>
      <w:r w:rsidRPr="00D60DC6">
        <w:rPr>
          <w:lang w:val="es-ES"/>
        </w:rPr>
        <w:tab/>
      </w:r>
      <w:proofErr w:type="spellStart"/>
      <w:r w:rsidRPr="00D60DC6">
        <w:rPr>
          <w:rFonts w:cs="Arial"/>
          <w:spacing w:val="-3"/>
          <w:lang w:val="es-ES"/>
        </w:rPr>
        <w:t>R</w:t>
      </w:r>
      <w:r w:rsidRPr="00D60DC6">
        <w:rPr>
          <w:rFonts w:cs="Arial"/>
          <w:lang w:val="es-ES"/>
        </w:rPr>
        <w:t>esponsab</w:t>
      </w:r>
      <w:r w:rsidRPr="00D60DC6">
        <w:rPr>
          <w:rFonts w:cs="Arial"/>
          <w:spacing w:val="-3"/>
          <w:lang w:val="es-ES"/>
        </w:rPr>
        <w:t>i</w:t>
      </w:r>
      <w:r w:rsidRPr="00D60DC6">
        <w:rPr>
          <w:rFonts w:cs="Arial"/>
          <w:lang w:val="es-ES"/>
        </w:rPr>
        <w:t>lul</w:t>
      </w:r>
      <w:proofErr w:type="spellEnd"/>
      <w:r w:rsidRPr="00D60DC6">
        <w:rPr>
          <w:rFonts w:cs="Arial"/>
          <w:lang w:val="es-ES"/>
        </w:rPr>
        <w:t xml:space="preserve"> finan</w:t>
      </w:r>
      <w:r w:rsidRPr="00D60DC6">
        <w:rPr>
          <w:rFonts w:cs="Arial"/>
          <w:spacing w:val="-2"/>
          <w:lang w:val="es-ES"/>
        </w:rPr>
        <w:t>c</w:t>
      </w:r>
      <w:r w:rsidRPr="00D60DC6">
        <w:rPr>
          <w:rFonts w:cs="Arial"/>
          <w:lang w:val="es-ES"/>
        </w:rPr>
        <w:t>i</w:t>
      </w:r>
      <w:r w:rsidRPr="00D60DC6">
        <w:rPr>
          <w:rFonts w:cs="Arial"/>
          <w:spacing w:val="-1"/>
          <w:lang w:val="es-ES"/>
        </w:rPr>
        <w:t>a</w:t>
      </w:r>
      <w:r w:rsidRPr="00D60DC6">
        <w:rPr>
          <w:rFonts w:cs="Arial"/>
          <w:lang w:val="es-ES"/>
        </w:rPr>
        <w:t xml:space="preserve">r </w:t>
      </w:r>
      <w:r w:rsidRPr="00D60DC6">
        <w:rPr>
          <w:rFonts w:cs="Arial"/>
          <w:spacing w:val="1"/>
          <w:lang w:val="es-ES"/>
        </w:rPr>
        <w:t>a</w:t>
      </w:r>
      <w:r w:rsidRPr="00D60DC6">
        <w:rPr>
          <w:rFonts w:cs="Arial"/>
          <w:lang w:val="es-ES"/>
        </w:rPr>
        <w:t>l</w:t>
      </w:r>
      <w:r w:rsidRPr="00D60DC6">
        <w:rPr>
          <w:rFonts w:cs="Arial"/>
          <w:spacing w:val="2"/>
          <w:lang w:val="es-ES"/>
        </w:rPr>
        <w:t xml:space="preserve"> </w:t>
      </w:r>
      <w:proofErr w:type="spellStart"/>
      <w:r w:rsidRPr="00D60DC6">
        <w:rPr>
          <w:lang w:val="es-ES"/>
        </w:rPr>
        <w:t>orga</w:t>
      </w:r>
      <w:r w:rsidRPr="00D60DC6">
        <w:rPr>
          <w:spacing w:val="-3"/>
          <w:lang w:val="es-ES"/>
        </w:rPr>
        <w:t>n</w:t>
      </w:r>
      <w:r w:rsidRPr="00D60DC6">
        <w:rPr>
          <w:lang w:val="es-ES"/>
        </w:rPr>
        <w:t>iz</w:t>
      </w:r>
      <w:r w:rsidRPr="00D60DC6">
        <w:rPr>
          <w:spacing w:val="1"/>
          <w:lang w:val="es-ES"/>
        </w:rPr>
        <w:t>a</w:t>
      </w:r>
      <w:r w:rsidRPr="00D60DC6">
        <w:rPr>
          <w:lang w:val="es-ES"/>
        </w:rPr>
        <w:t>ţiei</w:t>
      </w:r>
      <w:proofErr w:type="spellEnd"/>
    </w:p>
    <w:p w:rsidR="0070490B" w:rsidRPr="00D60DC6" w:rsidRDefault="0070490B" w:rsidP="0070490B">
      <w:pPr>
        <w:tabs>
          <w:tab w:val="left" w:pos="4488"/>
        </w:tabs>
        <w:ind w:left="1036"/>
        <w:rPr>
          <w:rFonts w:ascii="Arial" w:eastAsia="Arial" w:hAnsi="Arial" w:cs="Arial"/>
          <w:sz w:val="24"/>
          <w:szCs w:val="24"/>
          <w:lang w:val="es-ES"/>
        </w:rPr>
      </w:pP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ab/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</w:p>
    <w:p w:rsidR="0070490B" w:rsidRPr="00D60DC6" w:rsidRDefault="0070490B" w:rsidP="0070490B">
      <w:pPr>
        <w:tabs>
          <w:tab w:val="left" w:pos="5198"/>
        </w:tabs>
        <w:spacing w:line="480" w:lineRule="auto"/>
        <w:ind w:left="820" w:right="1029" w:hanging="519"/>
        <w:rPr>
          <w:rFonts w:ascii="Arial" w:eastAsia="Arial" w:hAnsi="Arial" w:cs="Arial"/>
          <w:sz w:val="24"/>
          <w:szCs w:val="24"/>
          <w:lang w:val="es-ES"/>
        </w:rPr>
      </w:pP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(</w:t>
      </w:r>
      <w:proofErr w:type="spellStart"/>
      <w:proofErr w:type="gramStart"/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n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umel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proofErr w:type="spellEnd"/>
      <w:proofErr w:type="gram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,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pr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num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el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proofErr w:type="spellEnd"/>
      <w:r w:rsidRPr="00D60DC6">
        <w:rPr>
          <w:rFonts w:ascii="Arial" w:eastAsia="Arial" w:hAnsi="Arial" w:cs="Arial"/>
          <w:b/>
          <w:bCs/>
          <w:spacing w:val="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şi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sem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n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ăt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ra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)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ab/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(</w:t>
      </w:r>
      <w:proofErr w:type="spellStart"/>
      <w:proofErr w:type="gram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nume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l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</w:t>
      </w:r>
      <w:proofErr w:type="spellEnd"/>
      <w:proofErr w:type="gram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, </w:t>
      </w: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prenu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m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e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le</w:t>
      </w:r>
      <w:proofErr w:type="spellEnd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ş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i</w:t>
      </w:r>
      <w:proofErr w:type="spellEnd"/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 xml:space="preserve"> </w:t>
      </w:r>
      <w:proofErr w:type="spellStart"/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>s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em</w:t>
      </w:r>
      <w:r w:rsidRPr="00D60DC6">
        <w:rPr>
          <w:rFonts w:ascii="Arial" w:eastAsia="Arial" w:hAnsi="Arial" w:cs="Arial"/>
          <w:b/>
          <w:bCs/>
          <w:spacing w:val="-3"/>
          <w:sz w:val="24"/>
          <w:szCs w:val="24"/>
          <w:lang w:val="es-ES"/>
        </w:rPr>
        <w:t>n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ăt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ra</w:t>
      </w:r>
      <w:proofErr w:type="spellEnd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) </w:t>
      </w:r>
      <w:proofErr w:type="gram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Data 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...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.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.</w:t>
      </w:r>
      <w:proofErr w:type="gramEnd"/>
    </w:p>
    <w:p w:rsidR="0070490B" w:rsidRPr="00D60DC6" w:rsidRDefault="0070490B" w:rsidP="0070490B">
      <w:pPr>
        <w:spacing w:before="8"/>
        <w:ind w:left="820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Ştampila</w:t>
      </w:r>
      <w:proofErr w:type="spellEnd"/>
    </w:p>
    <w:p w:rsidR="0070490B" w:rsidRPr="00D60DC6" w:rsidRDefault="0070490B" w:rsidP="0070490B">
      <w:pPr>
        <w:rPr>
          <w:rFonts w:ascii="Arial" w:eastAsia="Arial" w:hAnsi="Arial" w:cs="Arial"/>
          <w:sz w:val="24"/>
          <w:szCs w:val="24"/>
          <w:lang w:val="es-ES"/>
        </w:rPr>
        <w:sectPr w:rsidR="0070490B" w:rsidRPr="00D60DC6">
          <w:pgSz w:w="12240" w:h="15840"/>
          <w:pgMar w:top="1340" w:right="420" w:bottom="780" w:left="1700" w:header="0" w:footer="590" w:gutter="0"/>
          <w:cols w:space="708"/>
        </w:sectPr>
      </w:pPr>
    </w:p>
    <w:p w:rsidR="0070490B" w:rsidRPr="00D60DC6" w:rsidRDefault="0070490B" w:rsidP="0070490B">
      <w:pPr>
        <w:spacing w:line="200" w:lineRule="exact"/>
        <w:rPr>
          <w:sz w:val="20"/>
          <w:szCs w:val="20"/>
          <w:lang w:val="es-ES"/>
        </w:rPr>
      </w:pPr>
    </w:p>
    <w:p w:rsidR="0070490B" w:rsidRPr="00D60DC6" w:rsidRDefault="0070490B" w:rsidP="0070490B">
      <w:pPr>
        <w:spacing w:before="19" w:line="220" w:lineRule="exact"/>
        <w:rPr>
          <w:lang w:val="es-ES"/>
        </w:rPr>
      </w:pPr>
    </w:p>
    <w:p w:rsidR="0070490B" w:rsidRPr="00D60DC6" w:rsidRDefault="0070490B" w:rsidP="0070490B">
      <w:pPr>
        <w:spacing w:before="69"/>
        <w:ind w:left="2981"/>
        <w:rPr>
          <w:rFonts w:ascii="Arial" w:eastAsia="Arial" w:hAnsi="Arial" w:cs="Arial"/>
          <w:sz w:val="24"/>
          <w:szCs w:val="24"/>
          <w:lang w:val="es-ES"/>
        </w:rPr>
      </w:pP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B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GETUL</w:t>
      </w:r>
      <w:r w:rsidRPr="00D60DC6">
        <w:rPr>
          <w:rFonts w:ascii="Arial" w:eastAsia="Arial" w:hAnsi="Arial" w:cs="Arial"/>
          <w:b/>
          <w:bCs/>
          <w:spacing w:val="-1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N</w:t>
      </w:r>
      <w:r w:rsidRPr="00D60DC6">
        <w:rPr>
          <w:rFonts w:ascii="Arial" w:eastAsia="Arial" w:hAnsi="Arial" w:cs="Arial"/>
          <w:b/>
          <w:bCs/>
          <w:spacing w:val="-6"/>
          <w:sz w:val="24"/>
          <w:szCs w:val="24"/>
          <w:lang w:val="es-ES"/>
        </w:rPr>
        <w:t>A</w:t>
      </w:r>
      <w:r w:rsidRPr="00D60DC6">
        <w:rPr>
          <w:rFonts w:ascii="Arial" w:eastAsia="Arial" w:hAnsi="Arial" w:cs="Arial"/>
          <w:b/>
          <w:bCs/>
          <w:spacing w:val="4"/>
          <w:sz w:val="24"/>
          <w:szCs w:val="24"/>
          <w:lang w:val="es-ES"/>
        </w:rPr>
        <w:t>R</w:t>
      </w:r>
      <w:r w:rsidRPr="00D60DC6">
        <w:rPr>
          <w:rFonts w:ascii="Arial" w:eastAsia="Arial" w:hAnsi="Arial" w:cs="Arial"/>
          <w:b/>
          <w:bCs/>
          <w:spacing w:val="-6"/>
          <w:sz w:val="24"/>
          <w:szCs w:val="24"/>
          <w:lang w:val="es-ES"/>
        </w:rPr>
        <w:t>A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TIV </w:t>
      </w:r>
      <w:r w:rsidRPr="00D60DC6">
        <w:rPr>
          <w:rFonts w:ascii="Arial" w:eastAsia="Arial" w:hAnsi="Arial" w:cs="Arial"/>
          <w:b/>
          <w:bCs/>
          <w:spacing w:val="-5"/>
          <w:sz w:val="24"/>
          <w:szCs w:val="24"/>
          <w:lang w:val="es-ES"/>
        </w:rPr>
        <w:t>A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L</w:t>
      </w:r>
      <w:r w:rsidRPr="00D60DC6">
        <w:rPr>
          <w:rFonts w:ascii="Arial" w:eastAsia="Arial" w:hAnsi="Arial" w:cs="Arial"/>
          <w:b/>
          <w:bCs/>
          <w:spacing w:val="1"/>
          <w:sz w:val="24"/>
          <w:szCs w:val="24"/>
          <w:lang w:val="es-ES"/>
        </w:rPr>
        <w:t xml:space="preserve"> 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PROIECT</w:t>
      </w:r>
      <w:r w:rsidRPr="00D60DC6">
        <w:rPr>
          <w:rFonts w:ascii="Arial" w:eastAsia="Arial" w:hAnsi="Arial" w:cs="Arial"/>
          <w:b/>
          <w:bCs/>
          <w:spacing w:val="-2"/>
          <w:sz w:val="24"/>
          <w:szCs w:val="24"/>
          <w:lang w:val="es-ES"/>
        </w:rPr>
        <w:t>U</w:t>
      </w:r>
      <w:r w:rsidRPr="00D60DC6">
        <w:rPr>
          <w:rFonts w:ascii="Arial" w:eastAsia="Arial" w:hAnsi="Arial" w:cs="Arial"/>
          <w:b/>
          <w:bCs/>
          <w:sz w:val="24"/>
          <w:szCs w:val="24"/>
          <w:lang w:val="es-ES"/>
        </w:rPr>
        <w:t>LUI</w:t>
      </w:r>
    </w:p>
    <w:p w:rsidR="0070490B" w:rsidRPr="00D60DC6" w:rsidRDefault="0070490B" w:rsidP="0070490B">
      <w:pPr>
        <w:pStyle w:val="BodyText"/>
        <w:ind w:left="952" w:firstLine="0"/>
        <w:rPr>
          <w:lang w:val="es-ES"/>
        </w:rPr>
      </w:pPr>
      <w:r w:rsidRPr="00D60DC6">
        <w:rPr>
          <w:rFonts w:cs="Arial"/>
          <w:lang w:val="es-ES"/>
        </w:rPr>
        <w:t>(</w:t>
      </w:r>
      <w:proofErr w:type="gramStart"/>
      <w:r w:rsidRPr="00D60DC6">
        <w:rPr>
          <w:rFonts w:cs="Arial"/>
          <w:lang w:val="es-ES"/>
        </w:rPr>
        <w:t>se</w:t>
      </w:r>
      <w:proofErr w:type="gramEnd"/>
      <w:r w:rsidRPr="00D60DC6">
        <w:rPr>
          <w:rFonts w:cs="Arial"/>
          <w:lang w:val="es-ES"/>
        </w:rPr>
        <w:t xml:space="preserve"> </w:t>
      </w:r>
      <w:proofErr w:type="spellStart"/>
      <w:r w:rsidRPr="00D60DC6">
        <w:rPr>
          <w:rFonts w:cs="Arial"/>
          <w:lang w:val="es-ES"/>
        </w:rPr>
        <w:t>d</w:t>
      </w:r>
      <w:r w:rsidRPr="00D60DC6">
        <w:rPr>
          <w:rFonts w:cs="Arial"/>
          <w:spacing w:val="1"/>
          <w:lang w:val="es-ES"/>
        </w:rPr>
        <w:t>e</w:t>
      </w:r>
      <w:r w:rsidRPr="00D60DC6">
        <w:rPr>
          <w:spacing w:val="-2"/>
          <w:lang w:val="es-ES"/>
        </w:rPr>
        <w:t>t</w:t>
      </w:r>
      <w:r w:rsidRPr="00D60DC6">
        <w:rPr>
          <w:lang w:val="es-ES"/>
        </w:rPr>
        <w:t>al</w:t>
      </w:r>
      <w:r w:rsidRPr="00D60DC6">
        <w:rPr>
          <w:spacing w:val="-1"/>
          <w:lang w:val="es-ES"/>
        </w:rPr>
        <w:t>i</w:t>
      </w:r>
      <w:r w:rsidRPr="00D60DC6">
        <w:rPr>
          <w:lang w:val="es-ES"/>
        </w:rPr>
        <w:t>a</w:t>
      </w:r>
      <w:r w:rsidRPr="00D60DC6">
        <w:rPr>
          <w:spacing w:val="-3"/>
          <w:lang w:val="es-ES"/>
        </w:rPr>
        <w:t>z</w:t>
      </w:r>
      <w:r w:rsidRPr="00D60DC6">
        <w:rPr>
          <w:lang w:val="es-ES"/>
        </w:rPr>
        <w:t>ă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c</w:t>
      </w:r>
      <w:r w:rsidRPr="00D60DC6">
        <w:rPr>
          <w:spacing w:val="1"/>
          <w:lang w:val="es-ES"/>
        </w:rPr>
        <w:t>h</w:t>
      </w:r>
      <w:r w:rsidRPr="00D60DC6">
        <w:rPr>
          <w:lang w:val="es-ES"/>
        </w:rPr>
        <w:t>eltuieli</w:t>
      </w:r>
      <w:r w:rsidRPr="00D60DC6">
        <w:rPr>
          <w:spacing w:val="-4"/>
          <w:lang w:val="es-ES"/>
        </w:rPr>
        <w:t>l</w:t>
      </w:r>
      <w:r w:rsidRPr="00D60DC6">
        <w:rPr>
          <w:lang w:val="es-ES"/>
        </w:rPr>
        <w:t>e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și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spacing w:val="1"/>
          <w:lang w:val="es-ES"/>
        </w:rPr>
        <w:t>n</w:t>
      </w:r>
      <w:r w:rsidRPr="00D60DC6">
        <w:rPr>
          <w:lang w:val="es-ES"/>
        </w:rPr>
        <w:t>e</w:t>
      </w:r>
      <w:r w:rsidRPr="00D60DC6">
        <w:rPr>
          <w:spacing w:val="-3"/>
          <w:lang w:val="es-ES"/>
        </w:rPr>
        <w:t>c</w:t>
      </w:r>
      <w:r w:rsidRPr="00D60DC6">
        <w:rPr>
          <w:lang w:val="es-ES"/>
        </w:rPr>
        <w:t>esita</w:t>
      </w:r>
      <w:r w:rsidRPr="00D60DC6">
        <w:rPr>
          <w:spacing w:val="-2"/>
          <w:lang w:val="es-ES"/>
        </w:rPr>
        <w:t>t</w:t>
      </w:r>
      <w:r w:rsidRPr="00D60DC6">
        <w:rPr>
          <w:lang w:val="es-ES"/>
        </w:rPr>
        <w:t>ea</w:t>
      </w:r>
      <w:proofErr w:type="spellEnd"/>
      <w:r w:rsidRPr="00D60DC6">
        <w:rPr>
          <w:spacing w:val="-2"/>
          <w:lang w:val="es-ES"/>
        </w:rPr>
        <w:t xml:space="preserve"> </w:t>
      </w:r>
      <w:proofErr w:type="spellStart"/>
      <w:r w:rsidRPr="00D60DC6">
        <w:rPr>
          <w:lang w:val="es-ES"/>
        </w:rPr>
        <w:t>aces</w:t>
      </w:r>
      <w:r w:rsidRPr="00D60DC6">
        <w:rPr>
          <w:spacing w:val="-2"/>
          <w:lang w:val="es-ES"/>
        </w:rPr>
        <w:t>to</w:t>
      </w:r>
      <w:r w:rsidRPr="00D60DC6">
        <w:rPr>
          <w:lang w:val="es-ES"/>
        </w:rPr>
        <w:t>ra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spacing w:val="-2"/>
          <w:lang w:val="es-ES"/>
        </w:rPr>
        <w:t>î</w:t>
      </w:r>
      <w:r w:rsidRPr="00D60DC6">
        <w:rPr>
          <w:lang w:val="es-ES"/>
        </w:rPr>
        <w:t>n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c</w:t>
      </w:r>
      <w:r w:rsidRPr="00D60DC6">
        <w:rPr>
          <w:spacing w:val="1"/>
          <w:lang w:val="es-ES"/>
        </w:rPr>
        <w:t>a</w:t>
      </w:r>
      <w:r w:rsidRPr="00D60DC6">
        <w:rPr>
          <w:lang w:val="es-ES"/>
        </w:rPr>
        <w:t>drul</w:t>
      </w:r>
      <w:proofErr w:type="spellEnd"/>
      <w:r w:rsidRPr="00D60DC6">
        <w:rPr>
          <w:lang w:val="es-ES"/>
        </w:rPr>
        <w:t xml:space="preserve"> </w:t>
      </w:r>
      <w:proofErr w:type="spellStart"/>
      <w:r w:rsidRPr="00D60DC6">
        <w:rPr>
          <w:lang w:val="es-ES"/>
        </w:rPr>
        <w:t>pro</w:t>
      </w:r>
      <w:r w:rsidRPr="00D60DC6">
        <w:rPr>
          <w:spacing w:val="-3"/>
          <w:lang w:val="es-ES"/>
        </w:rPr>
        <w:t>i</w:t>
      </w:r>
      <w:r w:rsidRPr="00D60DC6">
        <w:rPr>
          <w:lang w:val="es-ES"/>
        </w:rPr>
        <w:t>ect</w:t>
      </w:r>
      <w:r w:rsidRPr="00D60DC6">
        <w:rPr>
          <w:spacing w:val="1"/>
          <w:lang w:val="es-ES"/>
        </w:rPr>
        <w:t>u</w:t>
      </w:r>
      <w:r w:rsidRPr="00D60DC6">
        <w:rPr>
          <w:lang w:val="es-ES"/>
        </w:rPr>
        <w:t>lui</w:t>
      </w:r>
      <w:proofErr w:type="spellEnd"/>
      <w:r w:rsidRPr="00D60DC6">
        <w:rPr>
          <w:lang w:val="es-ES"/>
        </w:rPr>
        <w:t>)</w:t>
      </w:r>
    </w:p>
    <w:p w:rsidR="0070490B" w:rsidRDefault="0070490B" w:rsidP="0070490B">
      <w:pPr>
        <w:pStyle w:val="BodyText"/>
        <w:ind w:firstLine="0"/>
      </w:pPr>
      <w:r>
        <w:t>………………………………………………………………………………………………</w:t>
      </w:r>
    </w:p>
    <w:p w:rsidR="0070490B" w:rsidRDefault="0070490B" w:rsidP="0070490B">
      <w:pPr>
        <w:spacing w:before="3" w:line="120" w:lineRule="exact"/>
        <w:rPr>
          <w:sz w:val="12"/>
          <w:szCs w:val="12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p w:rsidR="0070490B" w:rsidRDefault="0070490B" w:rsidP="0070490B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78"/>
        <w:gridCol w:w="4939"/>
      </w:tblGrid>
      <w:tr w:rsidR="0070490B" w:rsidTr="00487FB4">
        <w:trPr>
          <w:trHeight w:hRule="exact" w:val="318"/>
        </w:trPr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before="29"/>
              <w:ind w:left="23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Repr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zen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ul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le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al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organi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aţiei</w:t>
            </w:r>
            <w:proofErr w:type="spellEnd"/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before="29"/>
              <w:ind w:left="33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ponsabilul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finan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organizat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ei</w:t>
            </w:r>
            <w:proofErr w:type="spellEnd"/>
          </w:p>
        </w:tc>
      </w:tr>
      <w:tr w:rsidR="0070490B" w:rsidTr="00487FB4">
        <w:trPr>
          <w:trHeight w:hRule="exact" w:val="276"/>
        </w:trPr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line="263" w:lineRule="exact"/>
              <w:ind w:left="123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.....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line="263" w:lineRule="exact"/>
              <w:ind w:left="15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.....</w:t>
            </w:r>
          </w:p>
        </w:tc>
      </w:tr>
      <w:tr w:rsidR="0070490B" w:rsidTr="00487FB4">
        <w:trPr>
          <w:trHeight w:hRule="exact" w:val="318"/>
        </w:trPr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line="263" w:lineRule="exact"/>
              <w:ind w:left="2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umel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prenu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ele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emnăt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70490B" w:rsidRDefault="0070490B" w:rsidP="00487FB4">
            <w:pPr>
              <w:pStyle w:val="TableParagraph"/>
              <w:spacing w:line="263" w:lineRule="exact"/>
              <w:ind w:left="5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umel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prenu</w:t>
            </w: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ele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emnăt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</w:tbl>
    <w:p w:rsidR="0070490B" w:rsidRDefault="0070490B" w:rsidP="0070490B">
      <w:pPr>
        <w:spacing w:before="2" w:line="150" w:lineRule="exact"/>
        <w:rPr>
          <w:sz w:val="15"/>
          <w:szCs w:val="15"/>
        </w:rPr>
      </w:pPr>
    </w:p>
    <w:p w:rsidR="0070490B" w:rsidRDefault="0070490B" w:rsidP="0070490B">
      <w:pPr>
        <w:pStyle w:val="Heading5"/>
        <w:spacing w:before="69"/>
        <w:ind w:left="820"/>
        <w:rPr>
          <w:rFonts w:cs="Arial"/>
          <w:b w:val="0"/>
          <w:bCs w:val="0"/>
        </w:rPr>
      </w:pPr>
      <w:proofErr w:type="gramStart"/>
      <w:r>
        <w:rPr>
          <w:rFonts w:cs="Arial"/>
        </w:rPr>
        <w:t>Data ...</w:t>
      </w:r>
      <w:r>
        <w:rPr>
          <w:rFonts w:cs="Arial"/>
          <w:spacing w:val="-2"/>
        </w:rPr>
        <w:t>.</w:t>
      </w:r>
      <w:r>
        <w:rPr>
          <w:rFonts w:cs="Arial"/>
        </w:rPr>
        <w:t>....</w:t>
      </w:r>
      <w:r>
        <w:rPr>
          <w:rFonts w:cs="Arial"/>
          <w:spacing w:val="-2"/>
        </w:rPr>
        <w:t>.</w:t>
      </w:r>
      <w:r>
        <w:rPr>
          <w:rFonts w:cs="Arial"/>
        </w:rPr>
        <w:t>....</w:t>
      </w:r>
      <w:r>
        <w:rPr>
          <w:rFonts w:cs="Arial"/>
          <w:spacing w:val="-2"/>
        </w:rPr>
        <w:t>.</w:t>
      </w:r>
      <w:r>
        <w:rPr>
          <w:rFonts w:cs="Arial"/>
        </w:rPr>
        <w:t>...</w:t>
      </w:r>
      <w:r>
        <w:rPr>
          <w:rFonts w:cs="Arial"/>
          <w:spacing w:val="-2"/>
        </w:rPr>
        <w:t>.</w:t>
      </w:r>
      <w:r>
        <w:rPr>
          <w:rFonts w:cs="Arial"/>
        </w:rPr>
        <w:t>.</w:t>
      </w:r>
      <w:proofErr w:type="gramEnd"/>
    </w:p>
    <w:p w:rsidR="0070490B" w:rsidRDefault="0070490B" w:rsidP="0070490B">
      <w:pPr>
        <w:spacing w:before="17" w:line="260" w:lineRule="exact"/>
        <w:rPr>
          <w:sz w:val="26"/>
          <w:szCs w:val="26"/>
        </w:rPr>
      </w:pPr>
    </w:p>
    <w:p w:rsidR="0070490B" w:rsidRDefault="0070490B" w:rsidP="0070490B">
      <w:pPr>
        <w:ind w:left="82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Ştampila</w:t>
      </w:r>
      <w:proofErr w:type="spellEnd"/>
    </w:p>
    <w:p w:rsidR="00C575ED" w:rsidRDefault="00C575ED">
      <w:bookmarkStart w:id="0" w:name="_GoBack"/>
      <w:bookmarkEnd w:id="0"/>
    </w:p>
    <w:sectPr w:rsidR="00C575ED" w:rsidSect="002C6C02">
      <w:pgSz w:w="12240" w:h="15840"/>
      <w:pgMar w:top="1480" w:right="620" w:bottom="800" w:left="1700" w:header="0" w:footer="59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8F2" w:rsidRDefault="006858F2" w:rsidP="00D60DC6">
      <w:r>
        <w:separator/>
      </w:r>
    </w:p>
  </w:endnote>
  <w:endnote w:type="continuationSeparator" w:id="0">
    <w:p w:rsidR="006858F2" w:rsidRDefault="006858F2" w:rsidP="00D60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8F2" w:rsidRDefault="006858F2" w:rsidP="00D60DC6">
      <w:r>
        <w:separator/>
      </w:r>
    </w:p>
  </w:footnote>
  <w:footnote w:type="continuationSeparator" w:id="0">
    <w:p w:rsidR="006858F2" w:rsidRDefault="006858F2" w:rsidP="00D60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DC6" w:rsidRDefault="00D60DC6" w:rsidP="00D60DC6">
    <w:pPr>
      <w:pStyle w:val="Header"/>
      <w:tabs>
        <w:tab w:val="clear" w:pos="4680"/>
        <w:tab w:val="left" w:pos="7290"/>
        <w:tab w:val="right" w:pos="9119"/>
      </w:tabs>
      <w:spacing w:after="120"/>
      <w:ind w:left="11" w:right="573" w:hanging="11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375.65pt;margin-top:.9pt;width:114.75pt;height:70.85pt;z-index:251662336;mso-wrap-style:none" stroked="f">
          <v:textbox style="mso-fit-shape-to-text:t">
            <w:txbxContent>
              <w:p w:rsidR="00D60DC6" w:rsidRDefault="00D60DC6" w:rsidP="00D60DC6">
                <w:r>
                  <w:rPr>
                    <w:noProof/>
                  </w:rPr>
                  <w:drawing>
                    <wp:inline distT="0" distB="0" distL="0" distR="0">
                      <wp:extent cx="885825" cy="685800"/>
                      <wp:effectExtent l="19050" t="0" r="9525" b="0"/>
                      <wp:docPr id="5" name="Picture 2" descr="xx.bm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xx.bmp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5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19050" t="0" r="0" b="0"/>
          <wp:wrapTight wrapText="bothSides">
            <wp:wrapPolygon edited="0">
              <wp:start x="-386" y="0"/>
              <wp:lineTo x="-386" y="21052"/>
              <wp:lineTo x="21600" y="21052"/>
              <wp:lineTo x="21600" y="0"/>
              <wp:lineTo x="-386" y="0"/>
            </wp:wrapPolygon>
          </wp:wrapTight>
          <wp:docPr id="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19050" t="0" r="0" b="0"/>
          <wp:wrapNone/>
          <wp:docPr id="3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942975" cy="752475"/>
          <wp:effectExtent l="19050" t="0" r="9525" b="0"/>
          <wp:docPr id="1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>
          <wp:extent cx="771525" cy="771525"/>
          <wp:effectExtent l="19050" t="0" r="9525" b="0"/>
          <wp:docPr id="2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</w:r>
  </w:p>
  <w:p w:rsidR="00D60DC6" w:rsidRDefault="00D60D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20D3"/>
    <w:rsid w:val="002C6C02"/>
    <w:rsid w:val="006858F2"/>
    <w:rsid w:val="0070490B"/>
    <w:rsid w:val="00C575ED"/>
    <w:rsid w:val="00CF20D3"/>
    <w:rsid w:val="00D60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490B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0490B"/>
    <w:pPr>
      <w:spacing w:before="58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70490B"/>
    <w:pPr>
      <w:ind w:left="10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1"/>
    <w:qFormat/>
    <w:rsid w:val="0070490B"/>
    <w:pPr>
      <w:ind w:left="100"/>
      <w:outlineLvl w:val="2"/>
    </w:pPr>
    <w:rPr>
      <w:rFonts w:ascii="Arial" w:eastAsia="Arial" w:hAnsi="Arial"/>
      <w:b/>
      <w:bCs/>
      <w:i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70490B"/>
    <w:pPr>
      <w:ind w:left="604" w:hanging="504"/>
      <w:outlineLvl w:val="3"/>
    </w:pPr>
    <w:rPr>
      <w:rFonts w:ascii="Arial" w:eastAsia="Arial" w:hAnsi="Arial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1"/>
    <w:qFormat/>
    <w:rsid w:val="0070490B"/>
    <w:pPr>
      <w:ind w:left="100"/>
      <w:outlineLvl w:val="4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0490B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70490B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70490B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70490B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70490B"/>
    <w:rPr>
      <w:rFonts w:ascii="Arial" w:eastAsia="Arial" w:hAnsi="Arial"/>
      <w:b/>
      <w:bCs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70490B"/>
    <w:pPr>
      <w:spacing w:before="1"/>
      <w:ind w:left="100"/>
    </w:pPr>
    <w:rPr>
      <w:rFonts w:ascii="Arial" w:eastAsia="Arial" w:hAnsi="Arial"/>
    </w:rPr>
  </w:style>
  <w:style w:type="paragraph" w:styleId="TOC2">
    <w:name w:val="toc 2"/>
    <w:basedOn w:val="Normal"/>
    <w:uiPriority w:val="1"/>
    <w:qFormat/>
    <w:rsid w:val="0070490B"/>
    <w:pPr>
      <w:ind w:left="340"/>
    </w:pPr>
    <w:rPr>
      <w:rFonts w:ascii="Arial" w:eastAsia="Arial" w:hAnsi="Arial"/>
    </w:rPr>
  </w:style>
  <w:style w:type="paragraph" w:styleId="TOC3">
    <w:name w:val="toc 3"/>
    <w:basedOn w:val="Normal"/>
    <w:uiPriority w:val="1"/>
    <w:qFormat/>
    <w:rsid w:val="0070490B"/>
    <w:pPr>
      <w:ind w:left="1009" w:hanging="430"/>
    </w:pPr>
    <w:rPr>
      <w:rFonts w:ascii="Arial" w:eastAsia="Arial" w:hAnsi="Arial"/>
    </w:rPr>
  </w:style>
  <w:style w:type="paragraph" w:styleId="TOC4">
    <w:name w:val="toc 4"/>
    <w:basedOn w:val="Normal"/>
    <w:uiPriority w:val="1"/>
    <w:qFormat/>
    <w:rsid w:val="0070490B"/>
    <w:pPr>
      <w:ind w:left="1434" w:hanging="614"/>
    </w:pPr>
    <w:rPr>
      <w:rFonts w:ascii="Arial" w:eastAsia="Arial" w:hAnsi="Arial"/>
    </w:rPr>
  </w:style>
  <w:style w:type="paragraph" w:styleId="BodyText">
    <w:name w:val="Body Text"/>
    <w:basedOn w:val="Normal"/>
    <w:link w:val="BodyTextChar"/>
    <w:uiPriority w:val="1"/>
    <w:qFormat/>
    <w:rsid w:val="0070490B"/>
    <w:pPr>
      <w:ind w:left="100" w:firstLine="719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0490B"/>
    <w:rPr>
      <w:rFonts w:ascii="Arial" w:eastAsia="Arial" w:hAnsi="Arial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70490B"/>
  </w:style>
  <w:style w:type="paragraph" w:customStyle="1" w:styleId="TableParagraph">
    <w:name w:val="Table Paragraph"/>
    <w:basedOn w:val="Normal"/>
    <w:uiPriority w:val="1"/>
    <w:qFormat/>
    <w:rsid w:val="0070490B"/>
  </w:style>
  <w:style w:type="paragraph" w:styleId="Header">
    <w:name w:val="header"/>
    <w:aliases w:val=" Char1,Char1, Char1 Char"/>
    <w:basedOn w:val="Normal"/>
    <w:link w:val="HeaderChar"/>
    <w:unhideWhenUsed/>
    <w:rsid w:val="00D60D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0DC6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D60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0DC6"/>
    <w:rPr>
      <w:lang w:val="en-US"/>
    </w:rPr>
  </w:style>
  <w:style w:type="character" w:customStyle="1" w:styleId="HeaderChar1">
    <w:name w:val="Header Char1"/>
    <w:aliases w:val=" Char1 Char1,Char1 Char,Header Char Char, Char1 Char Char"/>
    <w:rsid w:val="00D60DC6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D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DC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FLAG Pastravarii</dc:creator>
  <cp:lastModifiedBy>user1</cp:lastModifiedBy>
  <cp:revision>2</cp:revision>
  <cp:lastPrinted>2018-05-04T09:48:00Z</cp:lastPrinted>
  <dcterms:created xsi:type="dcterms:W3CDTF">2018-05-04T09:50:00Z</dcterms:created>
  <dcterms:modified xsi:type="dcterms:W3CDTF">2018-05-04T09:50:00Z</dcterms:modified>
</cp:coreProperties>
</file>