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18D72B" w14:textId="77777777" w:rsidR="00321232" w:rsidRDefault="00321232" w:rsidP="00321232">
      <w:pPr>
        <w:jc w:val="center"/>
        <w:rPr>
          <w:rFonts w:ascii="Arial" w:hAnsi="Arial" w:cs="Arial"/>
          <w:b/>
          <w:bCs/>
          <w:sz w:val="22"/>
          <w:szCs w:val="22"/>
        </w:rPr>
      </w:pPr>
    </w:p>
    <w:p w14:paraId="6AF29205" w14:textId="77777777" w:rsidR="00EA0EA3" w:rsidRDefault="00EA0EA3" w:rsidP="00321232">
      <w:pPr>
        <w:jc w:val="center"/>
        <w:rPr>
          <w:rFonts w:ascii="Arial" w:hAnsi="Arial" w:cs="Arial"/>
          <w:b/>
          <w:bCs/>
          <w:sz w:val="22"/>
          <w:szCs w:val="22"/>
        </w:rPr>
      </w:pPr>
    </w:p>
    <w:p w14:paraId="05C76C33" w14:textId="50CBAB7B" w:rsidR="005117D5" w:rsidRPr="0002407E" w:rsidRDefault="004A467D" w:rsidP="00CE2BEB">
      <w:pPr>
        <w:jc w:val="right"/>
        <w:rPr>
          <w:rFonts w:ascii="Arial" w:hAnsi="Arial" w:cs="Arial"/>
          <w:b/>
          <w:bCs/>
          <w:sz w:val="22"/>
          <w:szCs w:val="22"/>
        </w:rPr>
      </w:pPr>
      <w:r>
        <w:rPr>
          <w:rFonts w:ascii="Arial" w:hAnsi="Arial" w:cs="Arial"/>
          <w:b/>
          <w:bCs/>
          <w:sz w:val="22"/>
          <w:szCs w:val="22"/>
        </w:rPr>
        <w:t>Anexa nr. 13</w:t>
      </w:r>
      <w:bookmarkStart w:id="0" w:name="_GoBack"/>
      <w:bookmarkEnd w:id="0"/>
    </w:p>
    <w:p w14:paraId="2C0358E6" w14:textId="77777777" w:rsidR="00321232" w:rsidRPr="0002407E" w:rsidRDefault="00321232" w:rsidP="00321232">
      <w:pPr>
        <w:pStyle w:val="Heading5"/>
        <w:rPr>
          <w:rFonts w:ascii="Arial" w:hAnsi="Arial" w:cs="Arial"/>
          <w:sz w:val="22"/>
          <w:szCs w:val="22"/>
          <w:lang w:eastAsia="ro-RO"/>
        </w:rPr>
      </w:pPr>
    </w:p>
    <w:p w14:paraId="177645F3" w14:textId="77777777" w:rsidR="00321232" w:rsidRPr="0002407E" w:rsidRDefault="00321232" w:rsidP="00321232">
      <w:pPr>
        <w:pStyle w:val="Heading5"/>
        <w:rPr>
          <w:rFonts w:ascii="Arial" w:hAnsi="Arial" w:cs="Arial"/>
          <w:sz w:val="22"/>
          <w:szCs w:val="22"/>
          <w:lang w:eastAsia="ro-RO"/>
        </w:rPr>
      </w:pPr>
    </w:p>
    <w:p w14:paraId="2F663F50" w14:textId="77777777" w:rsidR="00321232" w:rsidRPr="0002407E" w:rsidRDefault="00321232" w:rsidP="00321232">
      <w:pPr>
        <w:rPr>
          <w:rFonts w:ascii="Arial" w:hAnsi="Arial" w:cs="Arial"/>
          <w:sz w:val="22"/>
          <w:szCs w:val="22"/>
          <w:lang w:eastAsia="ro-RO"/>
        </w:rPr>
      </w:pPr>
    </w:p>
    <w:p w14:paraId="0097B735" w14:textId="77777777" w:rsidR="00321232" w:rsidRPr="0002407E" w:rsidRDefault="00321232" w:rsidP="00321232">
      <w:pPr>
        <w:pStyle w:val="Heading5"/>
        <w:rPr>
          <w:rFonts w:ascii="Arial" w:hAnsi="Arial" w:cs="Arial"/>
          <w:sz w:val="22"/>
          <w:szCs w:val="22"/>
          <w:lang w:eastAsia="ro-RO"/>
        </w:rPr>
      </w:pPr>
    </w:p>
    <w:p w14:paraId="575C293F" w14:textId="77777777" w:rsidR="00321232" w:rsidRPr="0002407E" w:rsidRDefault="00321232" w:rsidP="00321232">
      <w:pPr>
        <w:pStyle w:val="Heading5"/>
        <w:rPr>
          <w:rFonts w:ascii="Arial" w:hAnsi="Arial" w:cs="Arial"/>
          <w:sz w:val="22"/>
          <w:szCs w:val="22"/>
          <w:lang w:eastAsia="ro-RO"/>
        </w:rPr>
      </w:pPr>
    </w:p>
    <w:p w14:paraId="05A72A30" w14:textId="77777777" w:rsidR="00321232" w:rsidRPr="0002407E" w:rsidRDefault="00321232" w:rsidP="00321232">
      <w:pPr>
        <w:pStyle w:val="Heading5"/>
        <w:rPr>
          <w:rFonts w:ascii="Arial" w:hAnsi="Arial" w:cs="Arial"/>
          <w:sz w:val="22"/>
          <w:szCs w:val="22"/>
          <w:lang w:eastAsia="ro-RO"/>
        </w:rPr>
      </w:pPr>
    </w:p>
    <w:p w14:paraId="790A1946" w14:textId="77777777" w:rsidR="00321232" w:rsidRPr="0002407E" w:rsidRDefault="00321232" w:rsidP="00321232">
      <w:pPr>
        <w:pStyle w:val="Heading5"/>
        <w:rPr>
          <w:rFonts w:ascii="Arial" w:hAnsi="Arial" w:cs="Arial"/>
          <w:sz w:val="22"/>
          <w:szCs w:val="22"/>
          <w:lang w:eastAsia="ro-RO"/>
        </w:rPr>
      </w:pPr>
    </w:p>
    <w:p w14:paraId="13788838" w14:textId="77777777" w:rsidR="00321232" w:rsidRPr="0002407E" w:rsidRDefault="00321232" w:rsidP="00321232">
      <w:pPr>
        <w:pStyle w:val="Heading5"/>
        <w:rPr>
          <w:rFonts w:ascii="Arial" w:hAnsi="Arial" w:cs="Arial"/>
          <w:sz w:val="22"/>
          <w:szCs w:val="22"/>
          <w:lang w:eastAsia="ro-RO"/>
        </w:rPr>
      </w:pPr>
    </w:p>
    <w:p w14:paraId="120E9481" w14:textId="77777777" w:rsidR="00321232" w:rsidRPr="0002407E" w:rsidRDefault="00321232" w:rsidP="00321232">
      <w:pPr>
        <w:pStyle w:val="Heading5"/>
        <w:jc w:val="center"/>
        <w:rPr>
          <w:rFonts w:ascii="Arial" w:hAnsi="Arial" w:cs="Arial"/>
          <w:sz w:val="22"/>
          <w:szCs w:val="22"/>
          <w:lang w:eastAsia="ro-RO"/>
        </w:rPr>
      </w:pPr>
    </w:p>
    <w:p w14:paraId="5463C944" w14:textId="77777777" w:rsidR="00321232" w:rsidRPr="0002407E" w:rsidRDefault="00321232" w:rsidP="003D7579">
      <w:pPr>
        <w:pStyle w:val="Heading5"/>
        <w:spacing w:before="120" w:after="120"/>
        <w:jc w:val="center"/>
        <w:rPr>
          <w:rFonts w:ascii="Arial" w:hAnsi="Arial" w:cs="Arial"/>
          <w:sz w:val="22"/>
          <w:szCs w:val="22"/>
          <w:lang w:eastAsia="ro-RO"/>
        </w:rPr>
      </w:pPr>
      <w:r w:rsidRPr="0002407E">
        <w:rPr>
          <w:rFonts w:ascii="Arial" w:hAnsi="Arial" w:cs="Arial"/>
          <w:sz w:val="22"/>
          <w:szCs w:val="22"/>
          <w:lang w:eastAsia="ro-RO"/>
        </w:rPr>
        <w:t xml:space="preserve">CONTRACT DE FINANȚARE </w:t>
      </w:r>
    </w:p>
    <w:p w14:paraId="132D1C95" w14:textId="35673610" w:rsidR="00321232" w:rsidRPr="0002407E" w:rsidRDefault="00574B6E" w:rsidP="003D7579">
      <w:pPr>
        <w:pStyle w:val="Heading5"/>
        <w:spacing w:before="120" w:after="120"/>
        <w:jc w:val="center"/>
        <w:rPr>
          <w:rFonts w:ascii="Arial" w:hAnsi="Arial" w:cs="Arial"/>
          <w:sz w:val="22"/>
          <w:szCs w:val="22"/>
          <w:lang w:eastAsia="ro-RO"/>
        </w:rPr>
      </w:pPr>
      <w:r>
        <w:rPr>
          <w:rFonts w:ascii="Arial" w:hAnsi="Arial" w:cs="Arial"/>
          <w:sz w:val="22"/>
          <w:szCs w:val="22"/>
          <w:lang w:eastAsia="ro-RO"/>
        </w:rPr>
        <w:t>PROGRAMUL OPERAȚIONAL PENTRU PESCUIT ȘI AFACERI MARITIME</w:t>
      </w:r>
    </w:p>
    <w:p w14:paraId="44AE42AA" w14:textId="2340FFB6" w:rsidR="00321232" w:rsidRPr="00237A78" w:rsidRDefault="00237A78" w:rsidP="003D7579">
      <w:pPr>
        <w:spacing w:before="120" w:after="120"/>
        <w:jc w:val="center"/>
        <w:rPr>
          <w:rFonts w:ascii="Arial" w:hAnsi="Arial" w:cs="Arial"/>
          <w:b/>
          <w:sz w:val="22"/>
          <w:szCs w:val="22"/>
        </w:rPr>
      </w:pPr>
      <w:r w:rsidRPr="00237A78">
        <w:rPr>
          <w:rFonts w:ascii="Arial" w:hAnsi="Arial" w:cs="Arial"/>
          <w:b/>
          <w:sz w:val="22"/>
          <w:szCs w:val="22"/>
        </w:rPr>
        <w:t>2014-2020</w:t>
      </w:r>
    </w:p>
    <w:p w14:paraId="29914E89" w14:textId="397A8E8B" w:rsidR="00321232" w:rsidRPr="0002407E" w:rsidRDefault="00321232" w:rsidP="003D7579">
      <w:pPr>
        <w:spacing w:before="120" w:after="120"/>
        <w:jc w:val="center"/>
        <w:rPr>
          <w:rFonts w:ascii="Arial" w:hAnsi="Arial" w:cs="Arial"/>
          <w:b/>
          <w:sz w:val="22"/>
          <w:szCs w:val="22"/>
        </w:rPr>
      </w:pPr>
      <w:r w:rsidRPr="0002407E">
        <w:rPr>
          <w:rFonts w:ascii="Arial" w:hAnsi="Arial" w:cs="Arial"/>
          <w:b/>
          <w:sz w:val="22"/>
          <w:szCs w:val="22"/>
        </w:rPr>
        <w:t>N</w:t>
      </w:r>
      <w:r w:rsidR="00574B6E">
        <w:rPr>
          <w:rFonts w:ascii="Arial" w:hAnsi="Arial" w:cs="Arial"/>
          <w:b/>
          <w:sz w:val="22"/>
          <w:szCs w:val="22"/>
        </w:rPr>
        <w:t>r</w:t>
      </w:r>
      <w:r w:rsidR="00237A78">
        <w:rPr>
          <w:rFonts w:ascii="Arial" w:hAnsi="Arial" w:cs="Arial"/>
          <w:b/>
          <w:sz w:val="22"/>
          <w:szCs w:val="22"/>
        </w:rPr>
        <w:t>: __</w:t>
      </w:r>
      <w:r w:rsidRPr="0002407E">
        <w:rPr>
          <w:rFonts w:ascii="Arial" w:hAnsi="Arial" w:cs="Arial"/>
          <w:b/>
          <w:sz w:val="22"/>
          <w:szCs w:val="22"/>
        </w:rPr>
        <w:t>____</w:t>
      </w:r>
      <w:r w:rsidR="00237A78">
        <w:rPr>
          <w:rFonts w:ascii="Arial" w:hAnsi="Arial" w:cs="Arial"/>
          <w:b/>
          <w:sz w:val="22"/>
          <w:szCs w:val="22"/>
        </w:rPr>
        <w:t>/___________</w:t>
      </w:r>
    </w:p>
    <w:p w14:paraId="467EA63A" w14:textId="77777777" w:rsidR="00321232" w:rsidRDefault="00321232" w:rsidP="003D7579">
      <w:pPr>
        <w:spacing w:before="120" w:after="120"/>
        <w:jc w:val="center"/>
        <w:rPr>
          <w:rFonts w:ascii="Arial" w:hAnsi="Arial" w:cs="Arial"/>
          <w:b/>
          <w:sz w:val="22"/>
          <w:szCs w:val="22"/>
        </w:rPr>
      </w:pPr>
    </w:p>
    <w:p w14:paraId="2DBB3DD1" w14:textId="77777777" w:rsidR="00237A78" w:rsidRDefault="00237A78" w:rsidP="00321232">
      <w:pPr>
        <w:jc w:val="center"/>
        <w:rPr>
          <w:rFonts w:ascii="Arial" w:hAnsi="Arial" w:cs="Arial"/>
          <w:b/>
          <w:sz w:val="22"/>
          <w:szCs w:val="22"/>
        </w:rPr>
      </w:pPr>
    </w:p>
    <w:p w14:paraId="112C46BF" w14:textId="77777777" w:rsidR="00D05E2C" w:rsidRDefault="00D05E2C" w:rsidP="00321232">
      <w:pPr>
        <w:jc w:val="center"/>
        <w:rPr>
          <w:rFonts w:ascii="Arial" w:hAnsi="Arial" w:cs="Arial"/>
          <w:b/>
          <w:sz w:val="22"/>
          <w:szCs w:val="22"/>
        </w:rPr>
      </w:pPr>
    </w:p>
    <w:p w14:paraId="6AA2BB77" w14:textId="77777777" w:rsidR="00D05E2C" w:rsidRPr="0002407E" w:rsidRDefault="00D05E2C" w:rsidP="00321232">
      <w:pPr>
        <w:jc w:val="center"/>
        <w:rPr>
          <w:rFonts w:ascii="Arial" w:hAnsi="Arial" w:cs="Arial"/>
          <w:b/>
          <w:sz w:val="22"/>
          <w:szCs w:val="22"/>
        </w:rPr>
      </w:pPr>
    </w:p>
    <w:p w14:paraId="03BBCB5A" w14:textId="77777777" w:rsidR="00321232" w:rsidRPr="0002407E" w:rsidRDefault="00321232" w:rsidP="00321232">
      <w:pPr>
        <w:jc w:val="center"/>
        <w:rPr>
          <w:rFonts w:ascii="Arial" w:hAnsi="Arial" w:cs="Arial"/>
          <w:b/>
          <w:sz w:val="22"/>
          <w:szCs w:val="22"/>
        </w:rPr>
      </w:pPr>
    </w:p>
    <w:p w14:paraId="5674EBB9" w14:textId="50A867C7" w:rsidR="00321232" w:rsidRPr="0002407E" w:rsidRDefault="00237A78" w:rsidP="00321232">
      <w:pPr>
        <w:pStyle w:val="Heading5"/>
        <w:jc w:val="center"/>
        <w:rPr>
          <w:rFonts w:ascii="Arial" w:hAnsi="Arial" w:cs="Arial"/>
          <w:sz w:val="22"/>
          <w:szCs w:val="22"/>
          <w:lang w:eastAsia="ro-RO"/>
        </w:rPr>
      </w:pPr>
      <w:bookmarkStart w:id="1" w:name="_Ref268093034"/>
      <w:r>
        <w:rPr>
          <w:rFonts w:ascii="Arial" w:hAnsi="Arial" w:cs="Arial"/>
          <w:sz w:val="22"/>
          <w:szCs w:val="22"/>
          <w:lang w:eastAsia="ro-RO"/>
        </w:rPr>
        <w:t>________„</w:t>
      </w:r>
      <w:r w:rsidRPr="00237A78">
        <w:rPr>
          <w:rFonts w:ascii="Arial" w:hAnsi="Arial" w:cs="Arial"/>
          <w:i/>
          <w:sz w:val="22"/>
          <w:szCs w:val="22"/>
          <w:lang w:eastAsia="ro-RO"/>
        </w:rPr>
        <w:t xml:space="preserve">NUME </w:t>
      </w:r>
      <w:r w:rsidR="00321232" w:rsidRPr="00237A78">
        <w:rPr>
          <w:rFonts w:ascii="Arial" w:hAnsi="Arial" w:cs="Arial"/>
          <w:i/>
          <w:sz w:val="22"/>
          <w:szCs w:val="22"/>
          <w:lang w:eastAsia="ro-RO"/>
        </w:rPr>
        <w:t>BENEFICIAR</w:t>
      </w:r>
      <w:bookmarkEnd w:id="1"/>
      <w:r>
        <w:rPr>
          <w:rFonts w:ascii="Arial" w:hAnsi="Arial" w:cs="Arial"/>
          <w:sz w:val="22"/>
          <w:szCs w:val="22"/>
          <w:lang w:eastAsia="ro-RO"/>
        </w:rPr>
        <w:t>”_________</w:t>
      </w:r>
    </w:p>
    <w:p w14:paraId="5E84029B" w14:textId="53AB5F00" w:rsidR="00321232" w:rsidRPr="0002407E" w:rsidRDefault="00237A78" w:rsidP="00321232">
      <w:pPr>
        <w:pStyle w:val="CommentSubject"/>
        <w:jc w:val="center"/>
        <w:outlineLvl w:val="0"/>
        <w:rPr>
          <w:rFonts w:cs="Arial"/>
          <w:bCs w:val="0"/>
          <w:sz w:val="22"/>
          <w:szCs w:val="22"/>
          <w:lang w:val="ro-RO"/>
        </w:rPr>
      </w:pPr>
      <w:r>
        <w:rPr>
          <w:rFonts w:cs="Arial"/>
          <w:bCs w:val="0"/>
          <w:sz w:val="22"/>
          <w:szCs w:val="22"/>
          <w:lang w:val="ro-RO"/>
        </w:rPr>
        <w:t>__________„</w:t>
      </w:r>
      <w:r w:rsidR="00321232" w:rsidRPr="00237A78">
        <w:rPr>
          <w:rFonts w:cs="Arial"/>
          <w:bCs w:val="0"/>
          <w:i/>
          <w:sz w:val="22"/>
          <w:szCs w:val="22"/>
          <w:lang w:val="ro-RO"/>
        </w:rPr>
        <w:t>TITLUL PROIECTULUI</w:t>
      </w:r>
      <w:r>
        <w:rPr>
          <w:rFonts w:cs="Arial"/>
          <w:bCs w:val="0"/>
          <w:sz w:val="22"/>
          <w:szCs w:val="22"/>
          <w:lang w:val="ro-RO"/>
        </w:rPr>
        <w:t>”__________</w:t>
      </w:r>
    </w:p>
    <w:p w14:paraId="0964CB74" w14:textId="0B3F32E3" w:rsidR="00321232" w:rsidRPr="000238D2" w:rsidRDefault="00237A78" w:rsidP="00237A78">
      <w:pPr>
        <w:pStyle w:val="CommentText"/>
        <w:spacing w:before="120" w:after="120"/>
        <w:jc w:val="center"/>
        <w:rPr>
          <w:rFonts w:cs="Arial"/>
          <w:b/>
          <w:sz w:val="22"/>
          <w:szCs w:val="22"/>
          <w:lang w:val="ro-RO" w:eastAsia="en-US"/>
        </w:rPr>
      </w:pPr>
      <w:r w:rsidRPr="000238D2">
        <w:rPr>
          <w:rFonts w:cs="Arial"/>
          <w:b/>
          <w:sz w:val="22"/>
          <w:szCs w:val="22"/>
          <w:lang w:val="ro-RO" w:eastAsia="en-US"/>
        </w:rPr>
        <w:t>___________„</w:t>
      </w:r>
      <w:r w:rsidR="00321232" w:rsidRPr="000238D2">
        <w:rPr>
          <w:rFonts w:cs="Arial"/>
          <w:b/>
          <w:i/>
          <w:sz w:val="22"/>
          <w:szCs w:val="22"/>
          <w:lang w:val="ro-RO" w:eastAsia="en-US"/>
        </w:rPr>
        <w:t>Cod SMIS</w:t>
      </w:r>
      <w:r w:rsidRPr="000238D2">
        <w:rPr>
          <w:rFonts w:cs="Arial"/>
          <w:b/>
          <w:i/>
          <w:sz w:val="22"/>
          <w:szCs w:val="22"/>
          <w:lang w:val="ro-RO" w:eastAsia="en-US"/>
        </w:rPr>
        <w:t xml:space="preserve"> 2014</w:t>
      </w:r>
      <w:r w:rsidRPr="000238D2">
        <w:rPr>
          <w:rFonts w:cs="Arial"/>
          <w:b/>
          <w:sz w:val="22"/>
          <w:szCs w:val="22"/>
          <w:lang w:val="ro-RO" w:eastAsia="en-US"/>
        </w:rPr>
        <w:t>”___________</w:t>
      </w:r>
    </w:p>
    <w:p w14:paraId="033F542B" w14:textId="2F8CB5E9" w:rsidR="00237A78" w:rsidRPr="000238D2" w:rsidRDefault="00237A78" w:rsidP="00237A78">
      <w:pPr>
        <w:pStyle w:val="CommentText"/>
        <w:spacing w:before="120" w:after="120"/>
        <w:jc w:val="center"/>
        <w:rPr>
          <w:rFonts w:cs="Arial"/>
          <w:b/>
          <w:sz w:val="22"/>
          <w:szCs w:val="22"/>
          <w:lang w:val="ro-RO" w:eastAsia="en-US"/>
        </w:rPr>
      </w:pPr>
      <w:r w:rsidRPr="000238D2">
        <w:rPr>
          <w:rFonts w:cs="Arial"/>
          <w:b/>
          <w:sz w:val="22"/>
          <w:szCs w:val="22"/>
          <w:lang w:val="ro-RO" w:eastAsia="en-US"/>
        </w:rPr>
        <w:t>__________„</w:t>
      </w:r>
      <w:r w:rsidRPr="000238D2">
        <w:rPr>
          <w:rFonts w:cs="Arial"/>
          <w:b/>
          <w:i/>
          <w:sz w:val="22"/>
          <w:szCs w:val="22"/>
          <w:lang w:val="ro-RO" w:eastAsia="en-US"/>
        </w:rPr>
        <w:t>RO......</w:t>
      </w:r>
      <w:r w:rsidRPr="000238D2">
        <w:rPr>
          <w:rFonts w:cs="Arial"/>
          <w:b/>
          <w:sz w:val="22"/>
          <w:szCs w:val="22"/>
          <w:lang w:val="ro-RO" w:eastAsia="en-US"/>
        </w:rPr>
        <w:t>.”___________</w:t>
      </w:r>
    </w:p>
    <w:p w14:paraId="096345D3" w14:textId="77777777" w:rsidR="00574B6E" w:rsidRPr="0002407E" w:rsidRDefault="00574B6E" w:rsidP="00321232">
      <w:pPr>
        <w:pStyle w:val="CommentText"/>
        <w:jc w:val="center"/>
        <w:rPr>
          <w:rFonts w:cs="Arial"/>
          <w:bCs/>
          <w:sz w:val="22"/>
          <w:szCs w:val="22"/>
          <w:lang w:val="ro-RO"/>
        </w:rPr>
      </w:pPr>
    </w:p>
    <w:p w14:paraId="7ADDDE21" w14:textId="77777777" w:rsidR="00321232" w:rsidRPr="0002407E" w:rsidRDefault="00321232" w:rsidP="00321232">
      <w:pPr>
        <w:pStyle w:val="CommentSubject"/>
        <w:jc w:val="center"/>
        <w:outlineLvl w:val="0"/>
        <w:rPr>
          <w:rFonts w:cs="Arial"/>
          <w:bCs w:val="0"/>
          <w:sz w:val="22"/>
          <w:szCs w:val="22"/>
          <w:lang w:val="ro-RO"/>
        </w:rPr>
      </w:pPr>
    </w:p>
    <w:p w14:paraId="2C9F92A6" w14:textId="77777777" w:rsidR="00321232" w:rsidRPr="0002407E" w:rsidRDefault="00321232" w:rsidP="00321232">
      <w:pPr>
        <w:pStyle w:val="CommentText"/>
        <w:spacing w:after="0"/>
        <w:jc w:val="center"/>
        <w:rPr>
          <w:rFonts w:cs="Arial"/>
          <w:sz w:val="22"/>
          <w:szCs w:val="22"/>
          <w:lang w:val="ro-RO"/>
        </w:rPr>
      </w:pPr>
    </w:p>
    <w:p w14:paraId="00C9AB1F" w14:textId="77777777" w:rsidR="00321232" w:rsidRPr="0002407E" w:rsidRDefault="00321232" w:rsidP="00321232">
      <w:pPr>
        <w:pStyle w:val="CommentText"/>
        <w:spacing w:after="0"/>
        <w:jc w:val="center"/>
        <w:rPr>
          <w:rFonts w:cs="Arial"/>
          <w:sz w:val="22"/>
          <w:szCs w:val="22"/>
          <w:lang w:val="ro-RO"/>
        </w:rPr>
      </w:pPr>
    </w:p>
    <w:p w14:paraId="59752719" w14:textId="77777777" w:rsidR="00F77DBD" w:rsidRDefault="00F77DBD">
      <w:pPr>
        <w:spacing w:after="200" w:line="276" w:lineRule="auto"/>
        <w:rPr>
          <w:ins w:id="2" w:author="Dragos Vlad" w:date="2016-03-11T14:59:00Z"/>
          <w:rFonts w:cs="Arial"/>
          <w:sz w:val="22"/>
          <w:szCs w:val="22"/>
        </w:rPr>
        <w:sectPr w:rsidR="00F77DBD" w:rsidSect="00287A1F">
          <w:footerReference w:type="default" r:id="rId8"/>
          <w:headerReference w:type="first" r:id="rId9"/>
          <w:pgSz w:w="11907" w:h="16840" w:code="9"/>
          <w:pgMar w:top="1418" w:right="1418" w:bottom="1418" w:left="1418" w:header="567" w:footer="284" w:gutter="0"/>
          <w:pgNumType w:start="1"/>
          <w:cols w:space="708"/>
          <w:titlePg/>
          <w:docGrid w:linePitch="360"/>
        </w:sectPr>
      </w:pPr>
    </w:p>
    <w:p w14:paraId="14496011" w14:textId="77777777" w:rsidR="00321232" w:rsidRPr="0002407E" w:rsidRDefault="00321232" w:rsidP="00321232">
      <w:pPr>
        <w:rPr>
          <w:rFonts w:ascii="Arial" w:hAnsi="Arial" w:cs="Arial"/>
          <w:sz w:val="22"/>
          <w:szCs w:val="22"/>
        </w:rPr>
      </w:pPr>
    </w:p>
    <w:p w14:paraId="5DF722DF" w14:textId="77777777" w:rsidR="00321232" w:rsidRPr="0002407E" w:rsidRDefault="00321232" w:rsidP="00321232">
      <w:pPr>
        <w:pStyle w:val="Heading1"/>
        <w:jc w:val="center"/>
        <w:rPr>
          <w:rFonts w:ascii="Arial" w:hAnsi="Arial" w:cs="Arial"/>
          <w:sz w:val="22"/>
          <w:szCs w:val="22"/>
        </w:rPr>
      </w:pPr>
      <w:bookmarkStart w:id="3" w:name="_Toc424285790"/>
      <w:r w:rsidRPr="0002407E">
        <w:rPr>
          <w:rFonts w:ascii="Arial" w:hAnsi="Arial" w:cs="Arial"/>
          <w:sz w:val="22"/>
          <w:szCs w:val="22"/>
        </w:rPr>
        <w:t>CONTRACT DE FINANȚARE</w:t>
      </w:r>
      <w:bookmarkEnd w:id="3"/>
      <w:r w:rsidRPr="0002407E">
        <w:rPr>
          <w:rFonts w:ascii="Arial" w:hAnsi="Arial" w:cs="Arial"/>
          <w:sz w:val="22"/>
          <w:szCs w:val="22"/>
        </w:rPr>
        <w:t xml:space="preserve"> </w:t>
      </w:r>
    </w:p>
    <w:p w14:paraId="3531CA95" w14:textId="77777777" w:rsidR="00321232" w:rsidRPr="0002407E" w:rsidRDefault="00321232" w:rsidP="00321232">
      <w:pPr>
        <w:autoSpaceDE w:val="0"/>
        <w:autoSpaceDN w:val="0"/>
        <w:adjustRightInd w:val="0"/>
        <w:jc w:val="center"/>
        <w:rPr>
          <w:rFonts w:ascii="Arial" w:hAnsi="Arial" w:cs="Arial"/>
          <w:b/>
          <w:bCs/>
          <w:sz w:val="22"/>
          <w:szCs w:val="22"/>
        </w:rPr>
      </w:pPr>
    </w:p>
    <w:p w14:paraId="6A150375" w14:textId="77777777" w:rsidR="00321232" w:rsidRPr="0002407E" w:rsidRDefault="00321232" w:rsidP="00321232">
      <w:pPr>
        <w:autoSpaceDE w:val="0"/>
        <w:autoSpaceDN w:val="0"/>
        <w:adjustRightInd w:val="0"/>
        <w:jc w:val="both"/>
        <w:rPr>
          <w:rFonts w:ascii="Arial" w:hAnsi="Arial" w:cs="Arial"/>
          <w:sz w:val="22"/>
          <w:szCs w:val="22"/>
        </w:rPr>
      </w:pPr>
    </w:p>
    <w:p w14:paraId="43328016" w14:textId="77777777" w:rsidR="00321232" w:rsidRPr="0002407E" w:rsidRDefault="00321232" w:rsidP="00321232">
      <w:pPr>
        <w:pStyle w:val="Heading2"/>
        <w:rPr>
          <w:rFonts w:ascii="Arial" w:hAnsi="Arial" w:cs="Arial"/>
          <w:sz w:val="22"/>
          <w:szCs w:val="22"/>
          <w:lang w:val="ro-RO"/>
        </w:rPr>
      </w:pPr>
      <w:bookmarkStart w:id="4" w:name="_Toc171521634"/>
      <w:bookmarkStart w:id="5" w:name="_Toc171523110"/>
      <w:bookmarkStart w:id="6" w:name="_Toc424285791"/>
      <w:r w:rsidRPr="0002407E">
        <w:rPr>
          <w:rFonts w:ascii="Arial" w:hAnsi="Arial" w:cs="Arial"/>
          <w:sz w:val="22"/>
          <w:szCs w:val="22"/>
          <w:lang w:val="ro-RO"/>
        </w:rPr>
        <w:t>1. P</w:t>
      </w:r>
      <w:bookmarkEnd w:id="4"/>
      <w:bookmarkEnd w:id="5"/>
      <w:bookmarkEnd w:id="6"/>
      <w:r w:rsidRPr="0002407E">
        <w:rPr>
          <w:rFonts w:ascii="Arial" w:hAnsi="Arial" w:cs="Arial"/>
          <w:sz w:val="22"/>
          <w:szCs w:val="22"/>
          <w:lang w:val="ro-RO"/>
        </w:rPr>
        <w:t>ărțile</w:t>
      </w:r>
    </w:p>
    <w:p w14:paraId="0368AB01" w14:textId="77777777" w:rsidR="00321232" w:rsidRPr="0002407E" w:rsidRDefault="00321232" w:rsidP="00321232">
      <w:pPr>
        <w:autoSpaceDE w:val="0"/>
        <w:autoSpaceDN w:val="0"/>
        <w:adjustRightInd w:val="0"/>
        <w:jc w:val="both"/>
        <w:rPr>
          <w:rFonts w:ascii="Arial" w:hAnsi="Arial" w:cs="Arial"/>
          <w:b/>
          <w:bCs/>
          <w:iCs/>
          <w:sz w:val="22"/>
          <w:szCs w:val="22"/>
        </w:rPr>
      </w:pPr>
    </w:p>
    <w:p w14:paraId="5E582F27" w14:textId="1DA0BE5D" w:rsidR="00376AA2" w:rsidRDefault="009F2327" w:rsidP="00321232">
      <w:pPr>
        <w:autoSpaceDE w:val="0"/>
        <w:autoSpaceDN w:val="0"/>
        <w:adjustRightInd w:val="0"/>
        <w:contextualSpacing/>
        <w:jc w:val="both"/>
        <w:outlineLvl w:val="0"/>
        <w:rPr>
          <w:rFonts w:ascii="Arial" w:hAnsi="Arial" w:cs="Arial"/>
          <w:b/>
          <w:bCs/>
          <w:iCs/>
          <w:sz w:val="22"/>
          <w:szCs w:val="22"/>
        </w:rPr>
      </w:pPr>
      <w:r>
        <w:rPr>
          <w:rFonts w:ascii="Arial" w:hAnsi="Arial" w:cs="Arial"/>
          <w:b/>
          <w:bCs/>
          <w:iCs/>
          <w:sz w:val="22"/>
          <w:szCs w:val="22"/>
        </w:rPr>
        <w:t>M</w:t>
      </w:r>
      <w:r w:rsidRPr="0002407E">
        <w:rPr>
          <w:rFonts w:ascii="Arial" w:hAnsi="Arial" w:cs="Arial"/>
          <w:b/>
          <w:bCs/>
          <w:iCs/>
          <w:sz w:val="22"/>
          <w:szCs w:val="22"/>
        </w:rPr>
        <w:t xml:space="preserve">inisterul </w:t>
      </w:r>
      <w:r>
        <w:rPr>
          <w:rFonts w:ascii="Arial" w:hAnsi="Arial" w:cs="Arial"/>
          <w:b/>
          <w:bCs/>
          <w:iCs/>
          <w:sz w:val="22"/>
          <w:szCs w:val="22"/>
        </w:rPr>
        <w:t>Agriculturii și Dezvoltării Rurale prin Direcția Generală Pescuit – Autoritatea de Management pentru POPAM,</w:t>
      </w:r>
      <w:r w:rsidRPr="0002407E">
        <w:rPr>
          <w:rFonts w:ascii="Arial" w:hAnsi="Arial" w:cs="Arial"/>
          <w:b/>
          <w:bCs/>
          <w:iCs/>
          <w:sz w:val="22"/>
          <w:szCs w:val="22"/>
        </w:rPr>
        <w:t xml:space="preserve"> </w:t>
      </w:r>
      <w:r w:rsidR="00451853" w:rsidRPr="0002407E">
        <w:rPr>
          <w:rFonts w:ascii="Arial" w:hAnsi="Arial" w:cs="Arial"/>
          <w:b/>
          <w:bCs/>
          <w:iCs/>
          <w:sz w:val="22"/>
          <w:szCs w:val="22"/>
        </w:rPr>
        <w:t>î</w:t>
      </w:r>
      <w:r w:rsidR="00321232" w:rsidRPr="0002407E">
        <w:rPr>
          <w:rFonts w:ascii="Arial" w:hAnsi="Arial" w:cs="Arial"/>
          <w:b/>
          <w:bCs/>
          <w:iCs/>
          <w:sz w:val="22"/>
          <w:szCs w:val="22"/>
        </w:rPr>
        <w:t>n calitate de Autoritate de Ma</w:t>
      </w:r>
      <w:r w:rsidR="00451853" w:rsidRPr="0002407E">
        <w:rPr>
          <w:rFonts w:ascii="Arial" w:hAnsi="Arial" w:cs="Arial"/>
          <w:b/>
          <w:bCs/>
          <w:iCs/>
          <w:sz w:val="22"/>
          <w:szCs w:val="22"/>
        </w:rPr>
        <w:t>nagement</w:t>
      </w:r>
      <w:r w:rsidR="00B94DF4" w:rsidRPr="0002407E">
        <w:rPr>
          <w:rFonts w:ascii="Arial" w:hAnsi="Arial" w:cs="Arial"/>
          <w:b/>
          <w:bCs/>
          <w:iCs/>
          <w:sz w:val="22"/>
          <w:szCs w:val="22"/>
        </w:rPr>
        <w:t>, cu sediul în</w:t>
      </w:r>
      <w:r>
        <w:rPr>
          <w:rFonts w:ascii="Arial" w:hAnsi="Arial" w:cs="Arial"/>
          <w:b/>
          <w:bCs/>
          <w:iCs/>
          <w:sz w:val="22"/>
          <w:szCs w:val="22"/>
        </w:rPr>
        <w:t xml:space="preserve"> București, bulevardul Carol I,</w:t>
      </w:r>
      <w:r w:rsidR="00B94DF4" w:rsidRPr="0002407E">
        <w:rPr>
          <w:rFonts w:ascii="Arial" w:hAnsi="Arial" w:cs="Arial"/>
          <w:b/>
          <w:bCs/>
          <w:iCs/>
          <w:sz w:val="22"/>
          <w:szCs w:val="22"/>
        </w:rPr>
        <w:t xml:space="preserve"> nr.</w:t>
      </w:r>
      <w:r>
        <w:rPr>
          <w:rFonts w:ascii="Arial" w:hAnsi="Arial" w:cs="Arial"/>
          <w:b/>
          <w:bCs/>
          <w:iCs/>
          <w:sz w:val="22"/>
          <w:szCs w:val="22"/>
        </w:rPr>
        <w:t xml:space="preserve"> 2 - 4</w:t>
      </w:r>
      <w:r w:rsidR="00B94DF4" w:rsidRPr="0002407E">
        <w:rPr>
          <w:rFonts w:ascii="Arial" w:hAnsi="Arial" w:cs="Arial"/>
          <w:b/>
          <w:bCs/>
          <w:iCs/>
          <w:sz w:val="22"/>
          <w:szCs w:val="22"/>
        </w:rPr>
        <w:t>,</w:t>
      </w:r>
      <w:r>
        <w:rPr>
          <w:rFonts w:ascii="Arial" w:hAnsi="Arial" w:cs="Arial"/>
          <w:b/>
          <w:bCs/>
          <w:iCs/>
          <w:sz w:val="22"/>
          <w:szCs w:val="22"/>
        </w:rPr>
        <w:t xml:space="preserve"> sectorul 3,</w:t>
      </w:r>
      <w:r w:rsidR="00B94DF4" w:rsidRPr="0002407E">
        <w:rPr>
          <w:rFonts w:ascii="Arial" w:hAnsi="Arial" w:cs="Arial"/>
          <w:b/>
          <w:bCs/>
          <w:iCs/>
          <w:sz w:val="22"/>
          <w:szCs w:val="22"/>
        </w:rPr>
        <w:t xml:space="preserve"> România, cod poștal </w:t>
      </w:r>
      <w:r>
        <w:rPr>
          <w:rFonts w:ascii="Arial" w:hAnsi="Arial" w:cs="Arial"/>
          <w:b/>
          <w:bCs/>
          <w:iCs/>
          <w:sz w:val="22"/>
          <w:szCs w:val="22"/>
        </w:rPr>
        <w:t>....................</w:t>
      </w:r>
      <w:r w:rsidR="00B94DF4" w:rsidRPr="0002407E">
        <w:rPr>
          <w:rFonts w:ascii="Arial" w:hAnsi="Arial" w:cs="Arial"/>
          <w:b/>
          <w:bCs/>
          <w:iCs/>
          <w:sz w:val="22"/>
          <w:szCs w:val="22"/>
        </w:rPr>
        <w:t xml:space="preserve">, telefon: </w:t>
      </w:r>
      <w:r>
        <w:rPr>
          <w:rFonts w:ascii="Arial" w:hAnsi="Arial" w:cs="Arial"/>
          <w:b/>
          <w:bCs/>
          <w:iCs/>
          <w:sz w:val="22"/>
          <w:szCs w:val="22"/>
        </w:rPr>
        <w:t>.........................</w:t>
      </w:r>
      <w:r w:rsidR="00B94DF4" w:rsidRPr="0002407E">
        <w:rPr>
          <w:rFonts w:ascii="Arial" w:hAnsi="Arial" w:cs="Arial"/>
          <w:b/>
          <w:bCs/>
          <w:iCs/>
          <w:sz w:val="22"/>
          <w:szCs w:val="22"/>
        </w:rPr>
        <w:t xml:space="preserve"> fax: …….……….., poștă electronică: </w:t>
      </w:r>
      <w:r>
        <w:rPr>
          <w:rFonts w:ascii="Arial" w:hAnsi="Arial" w:cs="Arial"/>
          <w:b/>
          <w:bCs/>
          <w:iCs/>
          <w:sz w:val="22"/>
          <w:szCs w:val="22"/>
        </w:rPr>
        <w:t>......................</w:t>
      </w:r>
      <w:r w:rsidR="00B94DF4" w:rsidRPr="0002407E">
        <w:rPr>
          <w:rFonts w:ascii="Arial" w:hAnsi="Arial" w:cs="Arial"/>
          <w:b/>
          <w:bCs/>
          <w:iCs/>
          <w:sz w:val="22"/>
          <w:szCs w:val="22"/>
        </w:rPr>
        <w:t xml:space="preserve"> cod fiscal ………………., reprezentat prin (persoana fizică, nume, prenume, funcția deținută) ………………………………………….…………., pe de o parte,</w:t>
      </w:r>
      <w:r w:rsidR="00EB0AAC">
        <w:rPr>
          <w:rFonts w:ascii="Arial" w:hAnsi="Arial" w:cs="Arial"/>
          <w:b/>
          <w:bCs/>
          <w:iCs/>
          <w:sz w:val="22"/>
          <w:szCs w:val="22"/>
        </w:rPr>
        <w:t xml:space="preserve"> denumit în cele ce urmează</w:t>
      </w:r>
      <w:r w:rsidR="00643056">
        <w:rPr>
          <w:rFonts w:ascii="Arial" w:hAnsi="Arial" w:cs="Arial"/>
          <w:b/>
          <w:bCs/>
          <w:iCs/>
          <w:sz w:val="22"/>
          <w:szCs w:val="22"/>
        </w:rPr>
        <w:t xml:space="preserve"> AM</w:t>
      </w:r>
    </w:p>
    <w:p w14:paraId="7A5E1F6A" w14:textId="77777777" w:rsidR="00376AA2" w:rsidRDefault="00376AA2" w:rsidP="00321232">
      <w:pPr>
        <w:autoSpaceDE w:val="0"/>
        <w:autoSpaceDN w:val="0"/>
        <w:adjustRightInd w:val="0"/>
        <w:contextualSpacing/>
        <w:jc w:val="both"/>
        <w:outlineLvl w:val="0"/>
        <w:rPr>
          <w:rFonts w:ascii="Arial" w:hAnsi="Arial" w:cs="Arial"/>
          <w:b/>
          <w:bCs/>
          <w:iCs/>
          <w:sz w:val="22"/>
          <w:szCs w:val="22"/>
        </w:rPr>
      </w:pPr>
    </w:p>
    <w:p w14:paraId="15B6D9D7" w14:textId="77777777" w:rsidR="00F118C6" w:rsidRDefault="00F118C6" w:rsidP="00321232">
      <w:pPr>
        <w:autoSpaceDE w:val="0"/>
        <w:autoSpaceDN w:val="0"/>
        <w:adjustRightInd w:val="0"/>
        <w:contextualSpacing/>
        <w:jc w:val="both"/>
        <w:outlineLvl w:val="0"/>
        <w:rPr>
          <w:rFonts w:ascii="Arial" w:hAnsi="Arial" w:cs="Arial"/>
          <w:b/>
          <w:bCs/>
          <w:iCs/>
          <w:sz w:val="22"/>
          <w:szCs w:val="22"/>
        </w:rPr>
      </w:pPr>
    </w:p>
    <w:p w14:paraId="6A358F31" w14:textId="77777777" w:rsidR="00A964C8" w:rsidRDefault="00EB0AAC" w:rsidP="00321232">
      <w:pPr>
        <w:autoSpaceDE w:val="0"/>
        <w:autoSpaceDN w:val="0"/>
        <w:adjustRightInd w:val="0"/>
        <w:contextualSpacing/>
        <w:jc w:val="both"/>
        <w:outlineLvl w:val="0"/>
        <w:rPr>
          <w:rFonts w:ascii="Arial" w:hAnsi="Arial" w:cs="Arial"/>
          <w:b/>
          <w:bCs/>
          <w:iCs/>
          <w:sz w:val="22"/>
          <w:szCs w:val="22"/>
        </w:rPr>
      </w:pPr>
      <w:r>
        <w:rPr>
          <w:rFonts w:ascii="Arial" w:hAnsi="Arial" w:cs="Arial"/>
          <w:b/>
          <w:bCs/>
          <w:iCs/>
          <w:sz w:val="22"/>
          <w:szCs w:val="22"/>
        </w:rPr>
        <w:t>ș</w:t>
      </w:r>
      <w:r w:rsidR="003858DD">
        <w:rPr>
          <w:rFonts w:ascii="Arial" w:hAnsi="Arial" w:cs="Arial"/>
          <w:b/>
          <w:bCs/>
          <w:iCs/>
          <w:sz w:val="22"/>
          <w:szCs w:val="22"/>
        </w:rPr>
        <w:t>i</w:t>
      </w:r>
      <w:r w:rsidR="00B94DF4" w:rsidRPr="0002407E">
        <w:rPr>
          <w:rFonts w:ascii="Arial" w:hAnsi="Arial" w:cs="Arial"/>
          <w:b/>
          <w:bCs/>
          <w:iCs/>
          <w:sz w:val="22"/>
          <w:szCs w:val="22"/>
        </w:rPr>
        <w:t xml:space="preserve"> </w:t>
      </w:r>
    </w:p>
    <w:p w14:paraId="133018EC" w14:textId="77777777" w:rsidR="00A964C8" w:rsidRDefault="00A964C8" w:rsidP="00321232">
      <w:pPr>
        <w:autoSpaceDE w:val="0"/>
        <w:autoSpaceDN w:val="0"/>
        <w:adjustRightInd w:val="0"/>
        <w:contextualSpacing/>
        <w:jc w:val="both"/>
        <w:outlineLvl w:val="0"/>
        <w:rPr>
          <w:rFonts w:ascii="Arial" w:hAnsi="Arial" w:cs="Arial"/>
          <w:b/>
          <w:bCs/>
          <w:iCs/>
          <w:sz w:val="22"/>
          <w:szCs w:val="22"/>
        </w:rPr>
      </w:pPr>
    </w:p>
    <w:p w14:paraId="22CFD3D7" w14:textId="77777777" w:rsidR="00F118C6" w:rsidRDefault="00F118C6" w:rsidP="00321232">
      <w:pPr>
        <w:autoSpaceDE w:val="0"/>
        <w:autoSpaceDN w:val="0"/>
        <w:adjustRightInd w:val="0"/>
        <w:contextualSpacing/>
        <w:jc w:val="both"/>
        <w:outlineLvl w:val="0"/>
        <w:rPr>
          <w:rFonts w:ascii="Arial" w:hAnsi="Arial" w:cs="Arial"/>
          <w:b/>
          <w:bCs/>
          <w:iCs/>
          <w:sz w:val="22"/>
          <w:szCs w:val="22"/>
        </w:rPr>
      </w:pPr>
    </w:p>
    <w:p w14:paraId="180914B5" w14:textId="3F947D2B" w:rsidR="00321232" w:rsidRPr="0002407E" w:rsidRDefault="00321232" w:rsidP="00321232">
      <w:pPr>
        <w:autoSpaceDE w:val="0"/>
        <w:autoSpaceDN w:val="0"/>
        <w:adjustRightInd w:val="0"/>
        <w:contextualSpacing/>
        <w:jc w:val="both"/>
        <w:rPr>
          <w:rFonts w:ascii="Arial" w:hAnsi="Arial" w:cs="Arial"/>
          <w:b/>
          <w:bCs/>
          <w:iCs/>
          <w:sz w:val="22"/>
          <w:szCs w:val="22"/>
        </w:rPr>
      </w:pPr>
      <w:r w:rsidRPr="0002407E">
        <w:rPr>
          <w:rFonts w:ascii="Arial" w:hAnsi="Arial" w:cs="Arial"/>
          <w:b/>
          <w:bCs/>
          <w:iCs/>
          <w:sz w:val="22"/>
          <w:szCs w:val="22"/>
        </w:rPr>
        <w:t xml:space="preserve">[Persoana juridică] </w:t>
      </w:r>
      <w:r w:rsidR="00451853" w:rsidRPr="0002407E">
        <w:rPr>
          <w:rFonts w:ascii="Arial" w:hAnsi="Arial" w:cs="Arial"/>
          <w:b/>
          <w:bCs/>
          <w:iCs/>
          <w:sz w:val="22"/>
          <w:szCs w:val="22"/>
        </w:rPr>
        <w:t>………………………...</w:t>
      </w:r>
      <w:r w:rsidRPr="0002407E">
        <w:rPr>
          <w:rFonts w:ascii="Arial" w:hAnsi="Arial" w:cs="Arial"/>
          <w:b/>
          <w:bCs/>
          <w:iCs/>
          <w:sz w:val="22"/>
          <w:szCs w:val="22"/>
        </w:rPr>
        <w:t>…….........................., cod de identificare fiscală .................., înregistrată la …………………. sub  nr. ....../….../….......,  cu sediul în localitatea ...............</w:t>
      </w:r>
      <w:r w:rsidR="00451853" w:rsidRPr="0002407E">
        <w:rPr>
          <w:rFonts w:ascii="Arial" w:hAnsi="Arial" w:cs="Arial"/>
          <w:b/>
          <w:bCs/>
          <w:iCs/>
          <w:sz w:val="22"/>
          <w:szCs w:val="22"/>
        </w:rPr>
        <w:t>...........................</w:t>
      </w:r>
      <w:r w:rsidRPr="0002407E">
        <w:rPr>
          <w:rFonts w:ascii="Arial" w:hAnsi="Arial" w:cs="Arial"/>
          <w:b/>
          <w:bCs/>
          <w:iCs/>
          <w:sz w:val="22"/>
          <w:szCs w:val="22"/>
        </w:rPr>
        <w:t>....., str. ....</w:t>
      </w:r>
      <w:r w:rsidR="00451853" w:rsidRPr="0002407E">
        <w:rPr>
          <w:rFonts w:ascii="Arial" w:hAnsi="Arial" w:cs="Arial"/>
          <w:b/>
          <w:bCs/>
          <w:iCs/>
          <w:sz w:val="22"/>
          <w:szCs w:val="22"/>
        </w:rPr>
        <w:t>....................................</w:t>
      </w:r>
      <w:r w:rsidRPr="0002407E">
        <w:rPr>
          <w:rFonts w:ascii="Arial" w:hAnsi="Arial" w:cs="Arial"/>
          <w:b/>
          <w:bCs/>
          <w:iCs/>
          <w:sz w:val="22"/>
          <w:szCs w:val="22"/>
        </w:rPr>
        <w:t xml:space="preserve">................. nr. ........., sector/județul </w:t>
      </w:r>
      <w:r w:rsidR="00451853" w:rsidRPr="0002407E">
        <w:rPr>
          <w:rFonts w:ascii="Arial" w:hAnsi="Arial" w:cs="Arial"/>
          <w:b/>
          <w:bCs/>
          <w:iCs/>
          <w:sz w:val="22"/>
          <w:szCs w:val="22"/>
        </w:rPr>
        <w:t>……………………</w:t>
      </w:r>
      <w:r w:rsidRPr="0002407E">
        <w:rPr>
          <w:rFonts w:ascii="Arial" w:hAnsi="Arial" w:cs="Arial"/>
          <w:b/>
          <w:bCs/>
          <w:iCs/>
          <w:sz w:val="22"/>
          <w:szCs w:val="22"/>
        </w:rPr>
        <w:t xml:space="preserve">…......., România, telefon </w:t>
      </w:r>
      <w:r w:rsidR="00451853" w:rsidRPr="0002407E">
        <w:rPr>
          <w:rFonts w:ascii="Arial" w:hAnsi="Arial" w:cs="Arial"/>
          <w:b/>
          <w:bCs/>
          <w:iCs/>
          <w:sz w:val="22"/>
          <w:szCs w:val="22"/>
        </w:rPr>
        <w:t>………….</w:t>
      </w:r>
      <w:r w:rsidRPr="0002407E">
        <w:rPr>
          <w:rFonts w:ascii="Arial" w:hAnsi="Arial" w:cs="Arial"/>
          <w:b/>
          <w:bCs/>
          <w:iCs/>
          <w:sz w:val="22"/>
          <w:szCs w:val="22"/>
        </w:rPr>
        <w:t>.........., fax ………</w:t>
      </w:r>
      <w:r w:rsidR="00451853" w:rsidRPr="0002407E">
        <w:rPr>
          <w:rFonts w:ascii="Arial" w:hAnsi="Arial" w:cs="Arial"/>
          <w:b/>
          <w:bCs/>
          <w:iCs/>
          <w:sz w:val="22"/>
          <w:szCs w:val="22"/>
        </w:rPr>
        <w:t>….</w:t>
      </w:r>
      <w:r w:rsidRPr="0002407E">
        <w:rPr>
          <w:rFonts w:ascii="Arial" w:hAnsi="Arial" w:cs="Arial"/>
          <w:b/>
          <w:bCs/>
          <w:iCs/>
          <w:sz w:val="22"/>
          <w:szCs w:val="22"/>
        </w:rPr>
        <w:t>…...., poștă electronică ...</w:t>
      </w:r>
      <w:r w:rsidR="00451853" w:rsidRPr="0002407E">
        <w:rPr>
          <w:rFonts w:ascii="Arial" w:hAnsi="Arial" w:cs="Arial"/>
          <w:b/>
          <w:bCs/>
          <w:iCs/>
          <w:sz w:val="22"/>
          <w:szCs w:val="22"/>
        </w:rPr>
        <w:t>...................................</w:t>
      </w:r>
      <w:r w:rsidRPr="0002407E">
        <w:rPr>
          <w:rFonts w:ascii="Arial" w:hAnsi="Arial" w:cs="Arial"/>
          <w:b/>
          <w:bCs/>
          <w:iCs/>
          <w:sz w:val="22"/>
          <w:szCs w:val="22"/>
        </w:rPr>
        <w:t>.............., reprezentată legal prin ……………</w:t>
      </w:r>
      <w:r w:rsidR="00451853" w:rsidRPr="0002407E">
        <w:rPr>
          <w:rFonts w:ascii="Arial" w:hAnsi="Arial" w:cs="Arial"/>
          <w:b/>
          <w:bCs/>
          <w:iCs/>
          <w:sz w:val="22"/>
          <w:szCs w:val="22"/>
        </w:rPr>
        <w:t>…………………………</w:t>
      </w:r>
      <w:r w:rsidRPr="0002407E">
        <w:rPr>
          <w:rFonts w:ascii="Arial" w:hAnsi="Arial" w:cs="Arial"/>
          <w:b/>
          <w:bCs/>
          <w:iCs/>
          <w:sz w:val="22"/>
          <w:szCs w:val="22"/>
        </w:rPr>
        <w:t>(funcția deținută</w:t>
      </w:r>
      <w:r w:rsidR="00451853" w:rsidRPr="0002407E">
        <w:rPr>
          <w:rFonts w:ascii="Arial" w:hAnsi="Arial" w:cs="Arial"/>
          <w:b/>
          <w:bCs/>
          <w:iCs/>
          <w:sz w:val="22"/>
          <w:szCs w:val="22"/>
        </w:rPr>
        <w:t>………………………………..…..</w:t>
      </w:r>
      <w:r w:rsidRPr="0002407E">
        <w:rPr>
          <w:rFonts w:ascii="Arial" w:hAnsi="Arial" w:cs="Arial"/>
          <w:b/>
          <w:bCs/>
          <w:iCs/>
          <w:sz w:val="22"/>
          <w:szCs w:val="22"/>
        </w:rPr>
        <w:t>……….), identificat prin</w:t>
      </w:r>
      <w:r w:rsidR="00451853" w:rsidRPr="0002407E">
        <w:rPr>
          <w:rFonts w:ascii="Arial" w:hAnsi="Arial" w:cs="Arial"/>
          <w:b/>
          <w:bCs/>
          <w:iCs/>
          <w:sz w:val="22"/>
          <w:szCs w:val="22"/>
        </w:rPr>
        <w:t>………………………………………….</w:t>
      </w:r>
      <w:r w:rsidR="002B71B0" w:rsidRPr="0002407E">
        <w:rPr>
          <w:rFonts w:ascii="Arial" w:hAnsi="Arial" w:cs="Arial"/>
          <w:b/>
          <w:bCs/>
          <w:iCs/>
          <w:sz w:val="22"/>
          <w:szCs w:val="22"/>
        </w:rPr>
        <w:t>,</w:t>
      </w:r>
      <w:r w:rsidR="00E91C88" w:rsidRPr="0002407E">
        <w:rPr>
          <w:rFonts w:ascii="Arial" w:hAnsi="Arial" w:cs="Arial"/>
          <w:b/>
          <w:bCs/>
          <w:iCs/>
          <w:sz w:val="22"/>
          <w:szCs w:val="22"/>
        </w:rPr>
        <w:t xml:space="preserve"> </w:t>
      </w:r>
      <w:r w:rsidR="00EB0AAC">
        <w:rPr>
          <w:rFonts w:ascii="Arial" w:hAnsi="Arial" w:cs="Arial"/>
          <w:b/>
          <w:bCs/>
          <w:iCs/>
          <w:sz w:val="22"/>
          <w:szCs w:val="22"/>
        </w:rPr>
        <w:t>în calitate de B</w:t>
      </w:r>
      <w:r w:rsidRPr="0002407E">
        <w:rPr>
          <w:rFonts w:ascii="Arial" w:hAnsi="Arial" w:cs="Arial"/>
          <w:b/>
          <w:bCs/>
          <w:iCs/>
          <w:sz w:val="22"/>
          <w:szCs w:val="22"/>
        </w:rPr>
        <w:t>eneficiar al finanțării,</w:t>
      </w:r>
    </w:p>
    <w:p w14:paraId="2F6C1E93" w14:textId="1A98B3D3" w:rsidR="00321232" w:rsidRPr="0002407E" w:rsidRDefault="00321232" w:rsidP="00321232">
      <w:pPr>
        <w:contextualSpacing/>
        <w:rPr>
          <w:rFonts w:ascii="Arial" w:hAnsi="Arial" w:cs="Arial"/>
          <w:b/>
          <w:bCs/>
          <w:iCs/>
          <w:sz w:val="22"/>
          <w:szCs w:val="22"/>
        </w:rPr>
      </w:pPr>
    </w:p>
    <w:p w14:paraId="61DDB76E" w14:textId="1B136E9F" w:rsidR="00321232" w:rsidRPr="0002407E" w:rsidRDefault="00321232" w:rsidP="00321232">
      <w:pPr>
        <w:contextualSpacing/>
        <w:rPr>
          <w:rFonts w:ascii="Arial" w:hAnsi="Arial" w:cs="Arial"/>
          <w:b/>
          <w:bCs/>
          <w:iCs/>
          <w:sz w:val="22"/>
          <w:szCs w:val="22"/>
        </w:rPr>
      </w:pPr>
      <w:r w:rsidRPr="0002407E">
        <w:rPr>
          <w:rFonts w:ascii="Arial" w:hAnsi="Arial" w:cs="Arial"/>
          <w:b/>
          <w:bCs/>
          <w:iCs/>
          <w:sz w:val="22"/>
          <w:szCs w:val="22"/>
        </w:rPr>
        <w:t xml:space="preserve">au convenit încheierea prezentului </w:t>
      </w:r>
      <w:r w:rsidR="002B71B0" w:rsidRPr="0002407E">
        <w:rPr>
          <w:rFonts w:ascii="Arial" w:hAnsi="Arial" w:cs="Arial"/>
          <w:b/>
          <w:bCs/>
          <w:iCs/>
          <w:sz w:val="22"/>
          <w:szCs w:val="22"/>
        </w:rPr>
        <w:t>C</w:t>
      </w:r>
      <w:r w:rsidR="003E6A4D" w:rsidRPr="0002407E">
        <w:rPr>
          <w:rFonts w:ascii="Arial" w:hAnsi="Arial" w:cs="Arial"/>
          <w:b/>
          <w:bCs/>
          <w:iCs/>
          <w:sz w:val="22"/>
          <w:szCs w:val="22"/>
        </w:rPr>
        <w:t xml:space="preserve">ontract </w:t>
      </w:r>
      <w:r w:rsidR="00451853" w:rsidRPr="0002407E">
        <w:rPr>
          <w:rFonts w:ascii="Arial" w:hAnsi="Arial" w:cs="Arial"/>
          <w:b/>
          <w:bCs/>
          <w:iCs/>
          <w:sz w:val="22"/>
          <w:szCs w:val="22"/>
        </w:rPr>
        <w:t xml:space="preserve">de </w:t>
      </w:r>
      <w:r w:rsidR="002B71B0" w:rsidRPr="0002407E">
        <w:rPr>
          <w:rFonts w:ascii="Arial" w:hAnsi="Arial" w:cs="Arial"/>
          <w:b/>
          <w:bCs/>
          <w:iCs/>
          <w:sz w:val="22"/>
          <w:szCs w:val="22"/>
        </w:rPr>
        <w:t>F</w:t>
      </w:r>
      <w:r w:rsidR="003E6A4D" w:rsidRPr="0002407E">
        <w:rPr>
          <w:rFonts w:ascii="Arial" w:hAnsi="Arial" w:cs="Arial"/>
          <w:b/>
          <w:bCs/>
          <w:iCs/>
          <w:sz w:val="22"/>
          <w:szCs w:val="22"/>
        </w:rPr>
        <w:t>inanțare</w:t>
      </w:r>
      <w:r w:rsidR="00451853" w:rsidRPr="0002407E">
        <w:rPr>
          <w:rFonts w:ascii="Arial" w:hAnsi="Arial" w:cs="Arial"/>
          <w:b/>
          <w:bCs/>
          <w:iCs/>
          <w:sz w:val="22"/>
          <w:szCs w:val="22"/>
        </w:rPr>
        <w:t>,</w:t>
      </w:r>
      <w:r w:rsidRPr="0002407E">
        <w:rPr>
          <w:rFonts w:ascii="Arial" w:hAnsi="Arial" w:cs="Arial"/>
          <w:b/>
          <w:bCs/>
          <w:iCs/>
          <w:sz w:val="22"/>
          <w:szCs w:val="22"/>
        </w:rPr>
        <w:t xml:space="preserve"> în următoarele condiții:</w:t>
      </w:r>
    </w:p>
    <w:p w14:paraId="6B5E7506" w14:textId="77777777" w:rsidR="0008673A" w:rsidRPr="0002407E" w:rsidRDefault="0008673A" w:rsidP="00321232">
      <w:pPr>
        <w:jc w:val="both"/>
        <w:rPr>
          <w:rFonts w:ascii="Arial" w:hAnsi="Arial" w:cs="Arial"/>
          <w:b/>
          <w:bCs/>
          <w:iCs/>
          <w:sz w:val="22"/>
          <w:szCs w:val="22"/>
        </w:rPr>
      </w:pPr>
    </w:p>
    <w:p w14:paraId="21BC6776" w14:textId="51F1E301" w:rsidR="00321232" w:rsidRPr="0002407E" w:rsidRDefault="00321232" w:rsidP="00321232">
      <w:pPr>
        <w:pStyle w:val="Heading2"/>
        <w:rPr>
          <w:rFonts w:ascii="Arial" w:hAnsi="Arial" w:cs="Arial"/>
          <w:sz w:val="22"/>
          <w:szCs w:val="22"/>
          <w:lang w:val="ro-RO"/>
        </w:rPr>
      </w:pPr>
      <w:bookmarkStart w:id="7" w:name="_Toc171521636"/>
      <w:bookmarkStart w:id="8" w:name="_Toc171523112"/>
      <w:bookmarkStart w:id="9" w:name="_Toc424285792"/>
      <w:r w:rsidRPr="0002407E">
        <w:rPr>
          <w:rFonts w:ascii="Arial" w:hAnsi="Arial" w:cs="Arial"/>
          <w:sz w:val="22"/>
          <w:szCs w:val="22"/>
          <w:lang w:val="ro-RO"/>
        </w:rPr>
        <w:t xml:space="preserve">2. </w:t>
      </w:r>
      <w:bookmarkEnd w:id="7"/>
      <w:bookmarkEnd w:id="8"/>
      <w:bookmarkEnd w:id="9"/>
      <w:r w:rsidR="003A036E">
        <w:rPr>
          <w:rFonts w:ascii="Arial" w:hAnsi="Arial" w:cs="Arial"/>
          <w:sz w:val="22"/>
          <w:szCs w:val="22"/>
          <w:lang w:val="ro-RO"/>
        </w:rPr>
        <w:t>Preciz</w:t>
      </w:r>
      <w:r w:rsidR="00FC24D5">
        <w:rPr>
          <w:rFonts w:ascii="Arial" w:hAnsi="Arial" w:cs="Arial"/>
          <w:sz w:val="22"/>
          <w:szCs w:val="22"/>
          <w:lang w:val="ro-RO"/>
        </w:rPr>
        <w:t>ă</w:t>
      </w:r>
      <w:r w:rsidR="003A036E">
        <w:rPr>
          <w:rFonts w:ascii="Arial" w:hAnsi="Arial" w:cs="Arial"/>
          <w:sz w:val="22"/>
          <w:szCs w:val="22"/>
          <w:lang w:val="ro-RO"/>
        </w:rPr>
        <w:t>ri p</w:t>
      </w:r>
      <w:r w:rsidR="002B71B0" w:rsidRPr="0002407E">
        <w:rPr>
          <w:rFonts w:ascii="Arial" w:hAnsi="Arial" w:cs="Arial"/>
          <w:sz w:val="22"/>
          <w:szCs w:val="22"/>
          <w:lang w:val="ro-RO"/>
        </w:rPr>
        <w:t>realabile</w:t>
      </w:r>
    </w:p>
    <w:p w14:paraId="53D9CC25" w14:textId="77777777" w:rsidR="00321232" w:rsidRPr="0002407E" w:rsidRDefault="00321232" w:rsidP="00321232">
      <w:pPr>
        <w:pStyle w:val="Head2-Alin"/>
        <w:numPr>
          <w:ilvl w:val="0"/>
          <w:numId w:val="0"/>
        </w:numPr>
        <w:tabs>
          <w:tab w:val="right" w:pos="9000"/>
        </w:tabs>
        <w:spacing w:before="0" w:after="0"/>
        <w:ind w:left="567"/>
        <w:rPr>
          <w:rFonts w:ascii="Arial" w:hAnsi="Arial" w:cs="Arial"/>
          <w:sz w:val="22"/>
          <w:szCs w:val="22"/>
        </w:rPr>
      </w:pPr>
    </w:p>
    <w:p w14:paraId="65797CB5" w14:textId="47150090" w:rsidR="00321232" w:rsidRPr="0002407E" w:rsidRDefault="00451853" w:rsidP="00AD4DBB">
      <w:pPr>
        <w:pStyle w:val="Head2-Alin"/>
        <w:numPr>
          <w:ilvl w:val="0"/>
          <w:numId w:val="26"/>
        </w:numPr>
        <w:tabs>
          <w:tab w:val="clear" w:pos="2880"/>
          <w:tab w:val="right" w:pos="9000"/>
        </w:tabs>
        <w:spacing w:before="0" w:after="0" w:line="276" w:lineRule="auto"/>
        <w:ind w:left="426"/>
        <w:rPr>
          <w:rFonts w:ascii="Arial" w:hAnsi="Arial" w:cs="Arial"/>
          <w:sz w:val="22"/>
          <w:szCs w:val="22"/>
        </w:rPr>
      </w:pPr>
      <w:r w:rsidRPr="0002407E">
        <w:rPr>
          <w:rFonts w:ascii="Arial" w:hAnsi="Arial" w:cs="Arial"/>
          <w:sz w:val="22"/>
          <w:szCs w:val="22"/>
        </w:rPr>
        <w:t xml:space="preserve">În prezentul Contract de </w:t>
      </w:r>
      <w:r w:rsidR="002B71B0" w:rsidRPr="0002407E">
        <w:rPr>
          <w:rFonts w:ascii="Arial" w:hAnsi="Arial" w:cs="Arial"/>
          <w:sz w:val="22"/>
          <w:szCs w:val="22"/>
        </w:rPr>
        <w:t>F</w:t>
      </w:r>
      <w:r w:rsidR="003E6A4D" w:rsidRPr="0002407E">
        <w:rPr>
          <w:rFonts w:ascii="Arial" w:hAnsi="Arial" w:cs="Arial"/>
          <w:sz w:val="22"/>
          <w:szCs w:val="22"/>
        </w:rPr>
        <w:t>inanțare</w:t>
      </w:r>
      <w:r w:rsidRPr="0002407E">
        <w:rPr>
          <w:rFonts w:ascii="Arial" w:hAnsi="Arial" w:cs="Arial"/>
          <w:sz w:val="22"/>
          <w:szCs w:val="22"/>
        </w:rPr>
        <w:t>, cu excepţia situaţiilor când</w:t>
      </w:r>
      <w:r w:rsidR="00321232" w:rsidRPr="0002407E">
        <w:rPr>
          <w:rFonts w:ascii="Arial" w:hAnsi="Arial" w:cs="Arial"/>
          <w:sz w:val="22"/>
          <w:szCs w:val="22"/>
        </w:rPr>
        <w:t xml:space="preserve"> contextul cere altfel sau a unei prevederi contrare:</w:t>
      </w:r>
    </w:p>
    <w:p w14:paraId="602DF74C" w14:textId="77777777" w:rsidR="00E337D0" w:rsidRDefault="00321232" w:rsidP="00E337D0">
      <w:pPr>
        <w:pStyle w:val="ListParagraph"/>
        <w:numPr>
          <w:ilvl w:val="0"/>
          <w:numId w:val="25"/>
        </w:numPr>
        <w:autoSpaceDE w:val="0"/>
        <w:autoSpaceDN w:val="0"/>
        <w:adjustRightInd w:val="0"/>
        <w:spacing w:line="276" w:lineRule="auto"/>
        <w:ind w:left="851" w:hanging="425"/>
        <w:jc w:val="both"/>
        <w:rPr>
          <w:rFonts w:ascii="Arial" w:hAnsi="Arial" w:cs="Arial"/>
          <w:sz w:val="22"/>
          <w:szCs w:val="22"/>
        </w:rPr>
      </w:pPr>
      <w:r w:rsidRPr="00E337D0">
        <w:rPr>
          <w:rFonts w:ascii="Arial" w:hAnsi="Arial" w:cs="Arial"/>
          <w:sz w:val="22"/>
          <w:szCs w:val="22"/>
        </w:rPr>
        <w:t>cuvintele care indică singularul includ şi pluralul, iar cuvintele care indică pluralul includ şi singularul;</w:t>
      </w:r>
    </w:p>
    <w:p w14:paraId="227FDA1A" w14:textId="77777777" w:rsidR="00E337D0" w:rsidRDefault="00321232" w:rsidP="00E337D0">
      <w:pPr>
        <w:pStyle w:val="ListParagraph"/>
        <w:numPr>
          <w:ilvl w:val="0"/>
          <w:numId w:val="25"/>
        </w:numPr>
        <w:autoSpaceDE w:val="0"/>
        <w:autoSpaceDN w:val="0"/>
        <w:adjustRightInd w:val="0"/>
        <w:spacing w:line="276" w:lineRule="auto"/>
        <w:ind w:left="851" w:hanging="425"/>
        <w:jc w:val="both"/>
        <w:rPr>
          <w:rFonts w:ascii="Arial" w:hAnsi="Arial" w:cs="Arial"/>
          <w:sz w:val="22"/>
          <w:szCs w:val="22"/>
        </w:rPr>
      </w:pPr>
      <w:r w:rsidRPr="00E337D0">
        <w:rPr>
          <w:rFonts w:ascii="Arial" w:hAnsi="Arial" w:cs="Arial"/>
          <w:sz w:val="22"/>
          <w:szCs w:val="22"/>
        </w:rPr>
        <w:t>cuvintele care indică un gen includ toate genurile;</w:t>
      </w:r>
    </w:p>
    <w:p w14:paraId="54378C6F" w14:textId="76CA6491" w:rsidR="00321232" w:rsidRPr="00E337D0" w:rsidRDefault="00321232" w:rsidP="00E337D0">
      <w:pPr>
        <w:pStyle w:val="ListParagraph"/>
        <w:numPr>
          <w:ilvl w:val="0"/>
          <w:numId w:val="25"/>
        </w:numPr>
        <w:autoSpaceDE w:val="0"/>
        <w:autoSpaceDN w:val="0"/>
        <w:adjustRightInd w:val="0"/>
        <w:spacing w:line="276" w:lineRule="auto"/>
        <w:ind w:left="851" w:hanging="425"/>
        <w:jc w:val="both"/>
        <w:rPr>
          <w:rFonts w:ascii="Arial" w:hAnsi="Arial" w:cs="Arial"/>
          <w:sz w:val="22"/>
          <w:szCs w:val="22"/>
        </w:rPr>
      </w:pPr>
      <w:r w:rsidRPr="00E337D0">
        <w:rPr>
          <w:rFonts w:ascii="Arial" w:hAnsi="Arial" w:cs="Arial"/>
          <w:sz w:val="22"/>
          <w:szCs w:val="22"/>
        </w:rPr>
        <w:t xml:space="preserve">termenul </w:t>
      </w:r>
      <w:r w:rsidRPr="005117D5">
        <w:rPr>
          <w:rFonts w:ascii="Arial" w:hAnsi="Arial" w:cs="Arial"/>
          <w:i/>
          <w:sz w:val="22"/>
          <w:szCs w:val="22"/>
        </w:rPr>
        <w:t>„zi”</w:t>
      </w:r>
      <w:r w:rsidRPr="00E337D0">
        <w:rPr>
          <w:rFonts w:ascii="Arial" w:hAnsi="Arial" w:cs="Arial"/>
          <w:sz w:val="22"/>
          <w:szCs w:val="22"/>
        </w:rPr>
        <w:t xml:space="preserve"> r</w:t>
      </w:r>
      <w:r w:rsidR="00DA2E74" w:rsidRPr="00E337D0">
        <w:rPr>
          <w:rFonts w:ascii="Arial" w:hAnsi="Arial" w:cs="Arial"/>
          <w:sz w:val="22"/>
          <w:szCs w:val="22"/>
        </w:rPr>
        <w:t>eprezint</w:t>
      </w:r>
      <w:r w:rsidR="00FC24D5">
        <w:rPr>
          <w:rFonts w:ascii="Arial" w:hAnsi="Arial" w:cs="Arial"/>
          <w:sz w:val="22"/>
          <w:szCs w:val="22"/>
        </w:rPr>
        <w:t>ă</w:t>
      </w:r>
      <w:r w:rsidR="00DA2E74" w:rsidRPr="00E337D0">
        <w:rPr>
          <w:rFonts w:ascii="Arial" w:hAnsi="Arial" w:cs="Arial"/>
          <w:sz w:val="22"/>
          <w:szCs w:val="22"/>
        </w:rPr>
        <w:t xml:space="preserve"> zi calendaristic</w:t>
      </w:r>
      <w:r w:rsidR="005117D5">
        <w:rPr>
          <w:rFonts w:ascii="Arial" w:hAnsi="Arial" w:cs="Arial"/>
          <w:sz w:val="22"/>
          <w:szCs w:val="22"/>
        </w:rPr>
        <w:t>ă</w:t>
      </w:r>
      <w:r w:rsidR="00FC24D5">
        <w:rPr>
          <w:rFonts w:ascii="Arial" w:hAnsi="Arial" w:cs="Arial"/>
          <w:sz w:val="22"/>
          <w:szCs w:val="22"/>
        </w:rPr>
        <w:t>,</w:t>
      </w:r>
      <w:r w:rsidR="00DA2E74" w:rsidRPr="00E337D0">
        <w:rPr>
          <w:rFonts w:ascii="Arial" w:hAnsi="Arial" w:cs="Arial"/>
          <w:sz w:val="22"/>
          <w:szCs w:val="22"/>
        </w:rPr>
        <w:t xml:space="preserve"> dacă nu se specifică</w:t>
      </w:r>
      <w:r w:rsidRPr="00E337D0">
        <w:rPr>
          <w:rFonts w:ascii="Arial" w:hAnsi="Arial" w:cs="Arial"/>
          <w:sz w:val="22"/>
          <w:szCs w:val="22"/>
        </w:rPr>
        <w:t xml:space="preserve"> altfel</w:t>
      </w:r>
      <w:r w:rsidR="00DA2E74" w:rsidRPr="00E337D0">
        <w:rPr>
          <w:rFonts w:ascii="Arial" w:hAnsi="Arial" w:cs="Arial"/>
          <w:sz w:val="22"/>
          <w:szCs w:val="22"/>
        </w:rPr>
        <w:t>;</w:t>
      </w:r>
    </w:p>
    <w:p w14:paraId="067CDEB0" w14:textId="6B529D6A" w:rsidR="00BC1222" w:rsidRPr="0002407E" w:rsidRDefault="00321232" w:rsidP="00AD4DBB">
      <w:pPr>
        <w:pStyle w:val="Head2-Alin"/>
        <w:numPr>
          <w:ilvl w:val="0"/>
          <w:numId w:val="26"/>
        </w:numPr>
        <w:tabs>
          <w:tab w:val="clear" w:pos="2880"/>
          <w:tab w:val="right" w:pos="9000"/>
        </w:tabs>
        <w:spacing w:before="0" w:after="0" w:line="276" w:lineRule="auto"/>
        <w:ind w:left="426"/>
        <w:rPr>
          <w:rFonts w:ascii="Arial" w:hAnsi="Arial" w:cs="Arial"/>
          <w:sz w:val="22"/>
          <w:szCs w:val="22"/>
        </w:rPr>
      </w:pPr>
      <w:r w:rsidRPr="0002407E">
        <w:rPr>
          <w:rFonts w:ascii="Arial" w:hAnsi="Arial" w:cs="Arial"/>
          <w:sz w:val="22"/>
          <w:szCs w:val="22"/>
        </w:rPr>
        <w:t>Trimiter</w:t>
      </w:r>
      <w:r w:rsidR="00DA2E74" w:rsidRPr="0002407E">
        <w:rPr>
          <w:rFonts w:ascii="Arial" w:hAnsi="Arial" w:cs="Arial"/>
          <w:sz w:val="22"/>
          <w:szCs w:val="22"/>
        </w:rPr>
        <w:t>ile la actele normative includ și modific</w:t>
      </w:r>
      <w:r w:rsidR="00FC24D5">
        <w:rPr>
          <w:rFonts w:ascii="Arial" w:hAnsi="Arial" w:cs="Arial"/>
          <w:sz w:val="22"/>
          <w:szCs w:val="22"/>
        </w:rPr>
        <w:t>ă</w:t>
      </w:r>
      <w:r w:rsidR="00DA2E74" w:rsidRPr="0002407E">
        <w:rPr>
          <w:rFonts w:ascii="Arial" w:hAnsi="Arial" w:cs="Arial"/>
          <w:sz w:val="22"/>
          <w:szCs w:val="22"/>
        </w:rPr>
        <w:t>rile și completă</w:t>
      </w:r>
      <w:r w:rsidRPr="0002407E">
        <w:rPr>
          <w:rFonts w:ascii="Arial" w:hAnsi="Arial" w:cs="Arial"/>
          <w:sz w:val="22"/>
          <w:szCs w:val="22"/>
        </w:rPr>
        <w:t>rile u</w:t>
      </w:r>
      <w:r w:rsidR="00DA2E74" w:rsidRPr="0002407E">
        <w:rPr>
          <w:rFonts w:ascii="Arial" w:hAnsi="Arial" w:cs="Arial"/>
          <w:sz w:val="22"/>
          <w:szCs w:val="22"/>
        </w:rPr>
        <w:t>lterioare ale acestora, precum ș</w:t>
      </w:r>
      <w:r w:rsidRPr="0002407E">
        <w:rPr>
          <w:rFonts w:ascii="Arial" w:hAnsi="Arial" w:cs="Arial"/>
          <w:sz w:val="22"/>
          <w:szCs w:val="22"/>
        </w:rPr>
        <w:t>i  orice alte acte normative subsecvente.</w:t>
      </w:r>
    </w:p>
    <w:p w14:paraId="3D687C34" w14:textId="7F77AF5F" w:rsidR="00BC1222" w:rsidRPr="0002407E" w:rsidRDefault="00DA2E74" w:rsidP="00AD4DBB">
      <w:pPr>
        <w:pStyle w:val="Head2-Alin"/>
        <w:numPr>
          <w:ilvl w:val="0"/>
          <w:numId w:val="26"/>
        </w:numPr>
        <w:tabs>
          <w:tab w:val="clear" w:pos="2880"/>
          <w:tab w:val="num" w:pos="567"/>
          <w:tab w:val="right" w:pos="9000"/>
        </w:tabs>
        <w:spacing w:before="0" w:after="0" w:line="276" w:lineRule="auto"/>
        <w:ind w:left="426"/>
        <w:rPr>
          <w:rFonts w:ascii="Arial" w:hAnsi="Arial" w:cs="Arial"/>
          <w:sz w:val="22"/>
          <w:szCs w:val="22"/>
        </w:rPr>
      </w:pPr>
      <w:r w:rsidRPr="0002407E">
        <w:rPr>
          <w:rFonts w:ascii="Arial" w:hAnsi="Arial" w:cs="Arial"/>
          <w:sz w:val="22"/>
          <w:szCs w:val="22"/>
        </w:rPr>
        <w:t>În cazul î</w:t>
      </w:r>
      <w:r w:rsidR="00321232" w:rsidRPr="0002407E">
        <w:rPr>
          <w:rFonts w:ascii="Arial" w:hAnsi="Arial" w:cs="Arial"/>
          <w:sz w:val="22"/>
          <w:szCs w:val="22"/>
        </w:rPr>
        <w:t xml:space="preserve">n care oricare dintre prevederile prezentului Contract </w:t>
      </w:r>
      <w:r w:rsidRPr="0002407E">
        <w:rPr>
          <w:rFonts w:ascii="Arial" w:hAnsi="Arial" w:cs="Arial"/>
          <w:sz w:val="22"/>
          <w:szCs w:val="22"/>
        </w:rPr>
        <w:t xml:space="preserve">de </w:t>
      </w:r>
      <w:r w:rsidR="00077581" w:rsidRPr="0002407E">
        <w:rPr>
          <w:rFonts w:ascii="Arial" w:hAnsi="Arial" w:cs="Arial"/>
          <w:sz w:val="22"/>
          <w:szCs w:val="22"/>
        </w:rPr>
        <w:t>F</w:t>
      </w:r>
      <w:r w:rsidR="003E6A4D" w:rsidRPr="0002407E">
        <w:rPr>
          <w:rFonts w:ascii="Arial" w:hAnsi="Arial" w:cs="Arial"/>
          <w:sz w:val="22"/>
          <w:szCs w:val="22"/>
        </w:rPr>
        <w:t xml:space="preserve">inanțare </w:t>
      </w:r>
      <w:r w:rsidR="00321232" w:rsidRPr="0002407E">
        <w:rPr>
          <w:rFonts w:ascii="Arial" w:hAnsi="Arial" w:cs="Arial"/>
          <w:sz w:val="22"/>
          <w:szCs w:val="22"/>
        </w:rPr>
        <w:t xml:space="preserve">este sau devine nulă, invalidă sau neexecutabilă conform legii, legalitatea, valabilitatea si posibilitatea de executare a celorlalte prevederi din prezentul Contract </w:t>
      </w:r>
      <w:r w:rsidRPr="0002407E">
        <w:rPr>
          <w:rFonts w:ascii="Arial" w:hAnsi="Arial" w:cs="Arial"/>
          <w:sz w:val="22"/>
          <w:szCs w:val="22"/>
        </w:rPr>
        <w:t>de Finanțare vor rămâne neafectate, iar Părț</w:t>
      </w:r>
      <w:r w:rsidR="00321232" w:rsidRPr="0002407E">
        <w:rPr>
          <w:rFonts w:ascii="Arial" w:hAnsi="Arial" w:cs="Arial"/>
          <w:sz w:val="22"/>
          <w:szCs w:val="22"/>
        </w:rPr>
        <w:t>ile vor depune eforturile necesa</w:t>
      </w:r>
      <w:r w:rsidRPr="0002407E">
        <w:rPr>
          <w:rFonts w:ascii="Arial" w:hAnsi="Arial" w:cs="Arial"/>
          <w:sz w:val="22"/>
          <w:szCs w:val="22"/>
        </w:rPr>
        <w:t>re pentru a realiza acele acte și/sau modifică</w:t>
      </w:r>
      <w:r w:rsidR="00321232" w:rsidRPr="0002407E">
        <w:rPr>
          <w:rFonts w:ascii="Arial" w:hAnsi="Arial" w:cs="Arial"/>
          <w:sz w:val="22"/>
          <w:szCs w:val="22"/>
        </w:rPr>
        <w:t>ri care ar conduce la acela</w:t>
      </w:r>
      <w:r w:rsidRPr="0002407E">
        <w:rPr>
          <w:rFonts w:ascii="Arial" w:hAnsi="Arial" w:cs="Arial"/>
          <w:sz w:val="22"/>
          <w:szCs w:val="22"/>
        </w:rPr>
        <w:t>și rezultat legal și/sau economic care s-a avut în vedere la data încheierii Contractului de F</w:t>
      </w:r>
      <w:r w:rsidR="00321232" w:rsidRPr="0002407E">
        <w:rPr>
          <w:rFonts w:ascii="Arial" w:hAnsi="Arial" w:cs="Arial"/>
          <w:sz w:val="22"/>
          <w:szCs w:val="22"/>
        </w:rPr>
        <w:t>inanţare</w:t>
      </w:r>
      <w:r w:rsidRPr="0002407E">
        <w:rPr>
          <w:rFonts w:ascii="Arial" w:hAnsi="Arial" w:cs="Arial"/>
          <w:sz w:val="22"/>
          <w:szCs w:val="22"/>
        </w:rPr>
        <w:t>.</w:t>
      </w:r>
    </w:p>
    <w:p w14:paraId="79AC31AB" w14:textId="6C71B72C" w:rsidR="00656DD5" w:rsidRPr="0002407E" w:rsidRDefault="00DA2E74" w:rsidP="00AD4DBB">
      <w:pPr>
        <w:pStyle w:val="Head2-Alin"/>
        <w:numPr>
          <w:ilvl w:val="0"/>
          <w:numId w:val="26"/>
        </w:numPr>
        <w:tabs>
          <w:tab w:val="clear" w:pos="2880"/>
          <w:tab w:val="right" w:pos="9000"/>
        </w:tabs>
        <w:spacing w:before="0" w:after="0" w:line="276" w:lineRule="auto"/>
        <w:ind w:left="426"/>
        <w:rPr>
          <w:rFonts w:ascii="Arial" w:hAnsi="Arial" w:cs="Arial"/>
          <w:sz w:val="22"/>
          <w:szCs w:val="22"/>
        </w:rPr>
      </w:pPr>
      <w:r w:rsidRPr="0002407E">
        <w:rPr>
          <w:rFonts w:ascii="Arial" w:hAnsi="Arial" w:cs="Arial"/>
          <w:sz w:val="22"/>
          <w:szCs w:val="22"/>
        </w:rPr>
        <w:t xml:space="preserve">În înțelesul prezentului Contract de </w:t>
      </w:r>
      <w:r w:rsidR="00077581" w:rsidRPr="0002407E">
        <w:rPr>
          <w:rFonts w:ascii="Arial" w:hAnsi="Arial" w:cs="Arial"/>
          <w:sz w:val="22"/>
          <w:szCs w:val="22"/>
        </w:rPr>
        <w:t>F</w:t>
      </w:r>
      <w:r w:rsidR="003E6A4D" w:rsidRPr="0002407E">
        <w:rPr>
          <w:rFonts w:ascii="Arial" w:hAnsi="Arial" w:cs="Arial"/>
          <w:sz w:val="22"/>
          <w:szCs w:val="22"/>
        </w:rPr>
        <w:t>inanțare</w:t>
      </w:r>
      <w:r w:rsidRPr="0002407E">
        <w:rPr>
          <w:rFonts w:ascii="Arial" w:hAnsi="Arial" w:cs="Arial"/>
          <w:sz w:val="22"/>
          <w:szCs w:val="22"/>
        </w:rPr>
        <w:t>, atunci câ</w:t>
      </w:r>
      <w:r w:rsidR="00321232" w:rsidRPr="0002407E">
        <w:rPr>
          <w:rFonts w:ascii="Arial" w:hAnsi="Arial" w:cs="Arial"/>
          <w:sz w:val="22"/>
          <w:szCs w:val="22"/>
        </w:rPr>
        <w:t>nd exi</w:t>
      </w:r>
      <w:r w:rsidRPr="0002407E">
        <w:rPr>
          <w:rFonts w:ascii="Arial" w:hAnsi="Arial" w:cs="Arial"/>
          <w:sz w:val="22"/>
          <w:szCs w:val="22"/>
        </w:rPr>
        <w:t>stă și parteneri, drepturile și obligațiile beneficiarilor revin ș</w:t>
      </w:r>
      <w:r w:rsidR="00321232" w:rsidRPr="0002407E">
        <w:rPr>
          <w:rFonts w:ascii="Arial" w:hAnsi="Arial" w:cs="Arial"/>
          <w:sz w:val="22"/>
          <w:szCs w:val="22"/>
        </w:rPr>
        <w:t>i partenerilor;</w:t>
      </w:r>
      <w:r w:rsidR="0008673A" w:rsidRPr="0002407E">
        <w:rPr>
          <w:rFonts w:ascii="Arial" w:hAnsi="Arial" w:cs="Arial"/>
          <w:sz w:val="22"/>
          <w:szCs w:val="22"/>
        </w:rPr>
        <w:t xml:space="preserve"> </w:t>
      </w:r>
    </w:p>
    <w:p w14:paraId="1692A871" w14:textId="5DFA7650" w:rsidR="0008673A" w:rsidRPr="0002407E" w:rsidRDefault="00F427A1" w:rsidP="00AD4DBB">
      <w:pPr>
        <w:pStyle w:val="Head2-Alin"/>
        <w:numPr>
          <w:ilvl w:val="0"/>
          <w:numId w:val="26"/>
        </w:numPr>
        <w:tabs>
          <w:tab w:val="clear" w:pos="2880"/>
          <w:tab w:val="right" w:pos="9000"/>
        </w:tabs>
        <w:spacing w:before="0" w:after="0" w:line="276" w:lineRule="auto"/>
        <w:ind w:left="426"/>
        <w:rPr>
          <w:rFonts w:ascii="Arial" w:hAnsi="Arial" w:cs="Arial"/>
          <w:sz w:val="22"/>
          <w:szCs w:val="22"/>
        </w:rPr>
      </w:pPr>
      <w:r w:rsidRPr="0002407E">
        <w:rPr>
          <w:rFonts w:ascii="Arial" w:hAnsi="Arial" w:cs="Arial"/>
          <w:sz w:val="22"/>
          <w:szCs w:val="22"/>
        </w:rPr>
        <w:t>Finanţarea nerambursabilă acordată Beneficiarului este stabilită în termenii şi condiţiile prezentului C</w:t>
      </w:r>
      <w:r w:rsidR="00077581" w:rsidRPr="0002407E">
        <w:rPr>
          <w:rFonts w:ascii="Arial" w:hAnsi="Arial" w:cs="Arial"/>
          <w:sz w:val="22"/>
          <w:szCs w:val="22"/>
        </w:rPr>
        <w:t>ontract.</w:t>
      </w:r>
    </w:p>
    <w:p w14:paraId="1354C25B" w14:textId="77777777" w:rsidR="0008673A" w:rsidRPr="0002407E" w:rsidRDefault="0008673A" w:rsidP="00B94DF4">
      <w:pPr>
        <w:pStyle w:val="Head2-Alin"/>
        <w:numPr>
          <w:ilvl w:val="0"/>
          <w:numId w:val="0"/>
        </w:numPr>
        <w:tabs>
          <w:tab w:val="clear" w:pos="2880"/>
          <w:tab w:val="right" w:pos="9000"/>
        </w:tabs>
        <w:spacing w:before="0" w:after="0" w:line="276" w:lineRule="auto"/>
        <w:ind w:left="1800"/>
        <w:rPr>
          <w:rFonts w:ascii="Arial" w:hAnsi="Arial" w:cs="Arial"/>
          <w:sz w:val="22"/>
          <w:szCs w:val="22"/>
        </w:rPr>
      </w:pPr>
    </w:p>
    <w:p w14:paraId="19FEA491" w14:textId="77777777" w:rsidR="00F118C6" w:rsidRDefault="00F118C6" w:rsidP="00835E91">
      <w:pPr>
        <w:pStyle w:val="Heading2"/>
        <w:rPr>
          <w:rFonts w:ascii="Arial" w:hAnsi="Arial" w:cs="Arial"/>
          <w:sz w:val="22"/>
          <w:szCs w:val="22"/>
          <w:lang w:val="ro-RO"/>
        </w:rPr>
      </w:pPr>
    </w:p>
    <w:p w14:paraId="48D0A439" w14:textId="77777777" w:rsidR="00E03483" w:rsidRPr="00E03483" w:rsidRDefault="00E03483" w:rsidP="00E03483"/>
    <w:p w14:paraId="58FC10C3" w14:textId="77777777" w:rsidR="00F118C6" w:rsidRDefault="00F118C6" w:rsidP="00835E91">
      <w:pPr>
        <w:pStyle w:val="Heading2"/>
        <w:rPr>
          <w:rFonts w:ascii="Arial" w:hAnsi="Arial" w:cs="Arial"/>
          <w:sz w:val="22"/>
          <w:szCs w:val="22"/>
          <w:lang w:val="ro-RO"/>
        </w:rPr>
      </w:pPr>
    </w:p>
    <w:p w14:paraId="713B5F40" w14:textId="6303F176" w:rsidR="00321232" w:rsidRPr="0002407E" w:rsidRDefault="00FE3551" w:rsidP="00835E91">
      <w:pPr>
        <w:pStyle w:val="Heading2"/>
        <w:rPr>
          <w:rFonts w:ascii="Arial" w:hAnsi="Arial" w:cs="Arial"/>
          <w:sz w:val="22"/>
          <w:szCs w:val="22"/>
          <w:lang w:val="ro-RO"/>
        </w:rPr>
      </w:pPr>
      <w:r w:rsidRPr="0002407E">
        <w:rPr>
          <w:rFonts w:ascii="Arial" w:hAnsi="Arial" w:cs="Arial"/>
          <w:sz w:val="22"/>
          <w:szCs w:val="22"/>
          <w:lang w:val="ro-RO"/>
        </w:rPr>
        <w:t>CONDITII GENERALE</w:t>
      </w:r>
    </w:p>
    <w:p w14:paraId="0DC2143D" w14:textId="77777777" w:rsidR="00321232" w:rsidRPr="0002407E" w:rsidRDefault="00321232" w:rsidP="00321232">
      <w:pPr>
        <w:rPr>
          <w:rFonts w:ascii="Arial" w:hAnsi="Arial" w:cs="Arial"/>
          <w:sz w:val="22"/>
          <w:szCs w:val="22"/>
        </w:rPr>
      </w:pPr>
    </w:p>
    <w:p w14:paraId="698F108B" w14:textId="73775F59" w:rsidR="00321232" w:rsidRPr="0002407E" w:rsidRDefault="00321232" w:rsidP="00321232">
      <w:pPr>
        <w:pStyle w:val="Heading2"/>
        <w:rPr>
          <w:rFonts w:ascii="Arial" w:hAnsi="Arial" w:cs="Arial"/>
          <w:sz w:val="22"/>
          <w:szCs w:val="22"/>
          <w:lang w:val="ro-RO"/>
        </w:rPr>
      </w:pPr>
      <w:bookmarkStart w:id="10" w:name="_Toc171401872"/>
      <w:bookmarkStart w:id="11" w:name="_Toc171521638"/>
      <w:bookmarkStart w:id="12" w:name="_Toc171523114"/>
      <w:bookmarkStart w:id="13" w:name="_Toc424285794"/>
      <w:r w:rsidRPr="0002407E">
        <w:rPr>
          <w:rFonts w:ascii="Arial" w:hAnsi="Arial" w:cs="Arial"/>
          <w:sz w:val="22"/>
          <w:szCs w:val="22"/>
          <w:lang w:val="ro-RO"/>
        </w:rPr>
        <w:t xml:space="preserve">Articolul 1 - Obiectul </w:t>
      </w:r>
      <w:bookmarkEnd w:id="10"/>
      <w:bookmarkEnd w:id="11"/>
      <w:bookmarkEnd w:id="12"/>
      <w:r w:rsidR="002C7D68" w:rsidRPr="0002407E">
        <w:rPr>
          <w:rFonts w:ascii="Arial" w:hAnsi="Arial" w:cs="Arial"/>
          <w:sz w:val="22"/>
          <w:szCs w:val="22"/>
          <w:lang w:val="ro-RO"/>
        </w:rPr>
        <w:t xml:space="preserve">Contractului de </w:t>
      </w:r>
      <w:bookmarkEnd w:id="13"/>
      <w:r w:rsidR="00FE3551" w:rsidRPr="0002407E">
        <w:rPr>
          <w:rFonts w:ascii="Arial" w:hAnsi="Arial" w:cs="Arial"/>
          <w:sz w:val="22"/>
          <w:szCs w:val="22"/>
          <w:lang w:val="ro-RO"/>
        </w:rPr>
        <w:t>F</w:t>
      </w:r>
      <w:r w:rsidR="003E6A4D" w:rsidRPr="0002407E">
        <w:rPr>
          <w:rFonts w:ascii="Arial" w:hAnsi="Arial" w:cs="Arial"/>
          <w:sz w:val="22"/>
          <w:szCs w:val="22"/>
          <w:lang w:val="ro-RO"/>
        </w:rPr>
        <w:t>inanțare</w:t>
      </w:r>
    </w:p>
    <w:p w14:paraId="307AA107" w14:textId="77777777" w:rsidR="00321232" w:rsidRPr="0002407E" w:rsidRDefault="00321232" w:rsidP="00321232">
      <w:pPr>
        <w:autoSpaceDE w:val="0"/>
        <w:autoSpaceDN w:val="0"/>
        <w:adjustRightInd w:val="0"/>
        <w:jc w:val="both"/>
        <w:rPr>
          <w:rFonts w:ascii="Arial" w:hAnsi="Arial" w:cs="Arial"/>
          <w:sz w:val="22"/>
          <w:szCs w:val="22"/>
        </w:rPr>
      </w:pPr>
    </w:p>
    <w:p w14:paraId="6B805F09" w14:textId="764D26F5" w:rsidR="00321232" w:rsidRPr="0002407E" w:rsidRDefault="002C7D68" w:rsidP="00AD4DBB">
      <w:pPr>
        <w:pStyle w:val="Head2-Alin"/>
        <w:numPr>
          <w:ilvl w:val="1"/>
          <w:numId w:val="5"/>
        </w:numPr>
        <w:tabs>
          <w:tab w:val="clear" w:pos="502"/>
          <w:tab w:val="clear" w:pos="2880"/>
          <w:tab w:val="num" w:pos="567"/>
          <w:tab w:val="right" w:pos="9000"/>
        </w:tabs>
        <w:spacing w:before="0" w:after="0" w:line="276" w:lineRule="auto"/>
        <w:ind w:left="426" w:hanging="357"/>
        <w:rPr>
          <w:rFonts w:ascii="Arial" w:hAnsi="Arial" w:cs="Arial"/>
          <w:sz w:val="22"/>
          <w:szCs w:val="22"/>
        </w:rPr>
      </w:pPr>
      <w:bookmarkStart w:id="14" w:name="_Ref294096244"/>
      <w:r w:rsidRPr="0002407E">
        <w:rPr>
          <w:rFonts w:ascii="Arial" w:hAnsi="Arial" w:cs="Arial"/>
          <w:sz w:val="22"/>
          <w:szCs w:val="22"/>
        </w:rPr>
        <w:t>Obiectul acestui Contract de F</w:t>
      </w:r>
      <w:r w:rsidR="00321232" w:rsidRPr="0002407E">
        <w:rPr>
          <w:rFonts w:ascii="Arial" w:hAnsi="Arial" w:cs="Arial"/>
          <w:sz w:val="22"/>
          <w:szCs w:val="22"/>
        </w:rPr>
        <w:t xml:space="preserve">inanțare îl reprezintă acordarea finanţării nerambursabile de către </w:t>
      </w:r>
      <w:r w:rsidRPr="0002407E">
        <w:rPr>
          <w:rFonts w:ascii="Arial" w:hAnsi="Arial" w:cs="Arial"/>
          <w:sz w:val="22"/>
          <w:szCs w:val="22"/>
        </w:rPr>
        <w:t>AM……………………………..……………………………………</w:t>
      </w:r>
      <w:r w:rsidR="00321232" w:rsidRPr="0002407E">
        <w:rPr>
          <w:rFonts w:ascii="Arial" w:hAnsi="Arial" w:cs="Arial"/>
          <w:sz w:val="22"/>
          <w:szCs w:val="22"/>
        </w:rPr>
        <w:t>, pentru implementarea Proiectului nr.</w:t>
      </w:r>
      <w:r w:rsidR="005117D5">
        <w:rPr>
          <w:rFonts w:ascii="Arial" w:hAnsi="Arial" w:cs="Arial"/>
          <w:sz w:val="22"/>
          <w:szCs w:val="22"/>
        </w:rPr>
        <w:t>....</w:t>
      </w:r>
      <w:r w:rsidR="00321232" w:rsidRPr="0002407E">
        <w:rPr>
          <w:rFonts w:ascii="Arial" w:hAnsi="Arial" w:cs="Arial"/>
          <w:sz w:val="22"/>
          <w:szCs w:val="22"/>
        </w:rPr>
        <w:t xml:space="preserve"> </w:t>
      </w:r>
      <w:r w:rsidR="00321232" w:rsidRPr="0002407E">
        <w:rPr>
          <w:rFonts w:ascii="Arial" w:hAnsi="Arial" w:cs="Arial"/>
          <w:bCs/>
          <w:sz w:val="22"/>
          <w:szCs w:val="22"/>
        </w:rPr>
        <w:t xml:space="preserve">&lt;cod SMIS2014+&gt; </w:t>
      </w:r>
      <w:r w:rsidR="00321232" w:rsidRPr="0002407E">
        <w:rPr>
          <w:rFonts w:ascii="Arial" w:hAnsi="Arial" w:cs="Arial"/>
          <w:sz w:val="22"/>
          <w:szCs w:val="22"/>
        </w:rPr>
        <w:t xml:space="preserve"> </w:t>
      </w:r>
      <w:r w:rsidR="00617189" w:rsidRPr="0002407E">
        <w:rPr>
          <w:rFonts w:ascii="Arial" w:hAnsi="Arial" w:cs="Arial"/>
          <w:sz w:val="22"/>
          <w:szCs w:val="22"/>
        </w:rPr>
        <w:t>…………………….… intitulat: ………….</w:t>
      </w:r>
      <w:r w:rsidR="00321232" w:rsidRPr="0002407E">
        <w:rPr>
          <w:rFonts w:ascii="Arial" w:hAnsi="Arial" w:cs="Arial"/>
          <w:sz w:val="22"/>
          <w:szCs w:val="22"/>
        </w:rPr>
        <w:t>…………………………………………………………………………………………., denumit în continuare Proiect</w:t>
      </w:r>
      <w:bookmarkEnd w:id="14"/>
      <w:r w:rsidR="00321232" w:rsidRPr="0002407E">
        <w:rPr>
          <w:rFonts w:ascii="Arial" w:hAnsi="Arial" w:cs="Arial"/>
          <w:sz w:val="22"/>
          <w:szCs w:val="22"/>
        </w:rPr>
        <w:t>, pe durata stabilit</w:t>
      </w:r>
      <w:r w:rsidR="00E03483">
        <w:rPr>
          <w:rFonts w:ascii="Arial" w:hAnsi="Arial" w:cs="Arial"/>
          <w:sz w:val="22"/>
          <w:szCs w:val="22"/>
        </w:rPr>
        <w:t>ă</w:t>
      </w:r>
      <w:r w:rsidR="00321232" w:rsidRPr="0002407E">
        <w:rPr>
          <w:rFonts w:ascii="Arial" w:hAnsi="Arial" w:cs="Arial"/>
          <w:sz w:val="22"/>
          <w:szCs w:val="22"/>
        </w:rPr>
        <w:t xml:space="preserve"> şi în conformitate cu obligaţiile asum</w:t>
      </w:r>
      <w:r w:rsidR="00617189" w:rsidRPr="0002407E">
        <w:rPr>
          <w:rFonts w:ascii="Arial" w:hAnsi="Arial" w:cs="Arial"/>
          <w:sz w:val="22"/>
          <w:szCs w:val="22"/>
        </w:rPr>
        <w:t>ate prin prezentul Contract de F</w:t>
      </w:r>
      <w:r w:rsidR="00321232" w:rsidRPr="0002407E">
        <w:rPr>
          <w:rFonts w:ascii="Arial" w:hAnsi="Arial" w:cs="Arial"/>
          <w:sz w:val="22"/>
          <w:szCs w:val="22"/>
        </w:rPr>
        <w:t>inanțare</w:t>
      </w:r>
      <w:r w:rsidR="00745D86" w:rsidRPr="0002407E">
        <w:rPr>
          <w:rFonts w:ascii="Arial" w:hAnsi="Arial" w:cs="Arial"/>
          <w:sz w:val="22"/>
          <w:szCs w:val="22"/>
        </w:rPr>
        <w:t xml:space="preserve"> </w:t>
      </w:r>
      <w:r w:rsidR="00427800" w:rsidRPr="0002407E">
        <w:rPr>
          <w:rFonts w:ascii="Arial" w:hAnsi="Arial" w:cs="Arial"/>
          <w:sz w:val="22"/>
          <w:szCs w:val="22"/>
        </w:rPr>
        <w:t xml:space="preserve">inclusiv </w:t>
      </w:r>
      <w:r w:rsidR="003E6A4D" w:rsidRPr="0002407E">
        <w:rPr>
          <w:rFonts w:ascii="Arial" w:hAnsi="Arial" w:cs="Arial"/>
          <w:sz w:val="22"/>
          <w:szCs w:val="22"/>
        </w:rPr>
        <w:t xml:space="preserve">Anexele </w:t>
      </w:r>
      <w:r w:rsidR="00427800" w:rsidRPr="0002407E">
        <w:rPr>
          <w:rFonts w:ascii="Arial" w:hAnsi="Arial" w:cs="Arial"/>
          <w:sz w:val="22"/>
          <w:szCs w:val="22"/>
        </w:rPr>
        <w:t>care fac parte integrant</w:t>
      </w:r>
      <w:r w:rsidR="00E03483">
        <w:rPr>
          <w:rFonts w:ascii="Arial" w:hAnsi="Arial" w:cs="Arial"/>
          <w:sz w:val="22"/>
          <w:szCs w:val="22"/>
        </w:rPr>
        <w:t>ă</w:t>
      </w:r>
      <w:r w:rsidR="00427800" w:rsidRPr="0002407E">
        <w:rPr>
          <w:rFonts w:ascii="Arial" w:hAnsi="Arial" w:cs="Arial"/>
          <w:sz w:val="22"/>
          <w:szCs w:val="22"/>
        </w:rPr>
        <w:t xml:space="preserve"> din acesta.</w:t>
      </w:r>
      <w:r w:rsidR="00321232" w:rsidRPr="0002407E">
        <w:rPr>
          <w:rFonts w:ascii="Arial" w:hAnsi="Arial" w:cs="Arial"/>
          <w:sz w:val="22"/>
          <w:szCs w:val="22"/>
        </w:rPr>
        <w:t xml:space="preserve"> </w:t>
      </w:r>
      <w:r w:rsidR="005A4FE9" w:rsidRPr="0002407E">
        <w:rPr>
          <w:rFonts w:ascii="Arial" w:hAnsi="Arial" w:cs="Arial"/>
          <w:sz w:val="22"/>
          <w:szCs w:val="22"/>
        </w:rPr>
        <w:t xml:space="preserve"> </w:t>
      </w:r>
    </w:p>
    <w:p w14:paraId="36CABFC6" w14:textId="319B927A" w:rsidR="00321232" w:rsidRPr="0002407E" w:rsidRDefault="00321232" w:rsidP="00AD4DBB">
      <w:pPr>
        <w:pStyle w:val="Head2-Alin"/>
        <w:numPr>
          <w:ilvl w:val="1"/>
          <w:numId w:val="5"/>
        </w:numPr>
        <w:tabs>
          <w:tab w:val="clear" w:pos="502"/>
          <w:tab w:val="clear" w:pos="2880"/>
          <w:tab w:val="num" w:pos="567"/>
        </w:tabs>
        <w:spacing w:before="0" w:after="0" w:line="276" w:lineRule="auto"/>
        <w:ind w:left="426" w:hanging="357"/>
        <w:rPr>
          <w:rFonts w:ascii="Arial" w:hAnsi="Arial" w:cs="Arial"/>
          <w:sz w:val="22"/>
          <w:szCs w:val="22"/>
        </w:rPr>
      </w:pPr>
      <w:r w:rsidRPr="0002407E">
        <w:rPr>
          <w:rFonts w:ascii="Arial" w:hAnsi="Arial" w:cs="Arial"/>
          <w:sz w:val="22"/>
          <w:szCs w:val="22"/>
        </w:rPr>
        <w:t>Beneficiarul se angajează să implementeze Proiectul, în conformitate cu prevederile cuprinse în prezentul contract</w:t>
      </w:r>
      <w:r w:rsidR="00E03483">
        <w:rPr>
          <w:rFonts w:ascii="Arial" w:hAnsi="Arial" w:cs="Arial"/>
          <w:sz w:val="22"/>
          <w:szCs w:val="22"/>
        </w:rPr>
        <w:t>,</w:t>
      </w:r>
      <w:r w:rsidRPr="0002407E">
        <w:rPr>
          <w:rFonts w:ascii="Arial" w:hAnsi="Arial" w:cs="Arial"/>
          <w:sz w:val="22"/>
          <w:szCs w:val="22"/>
        </w:rPr>
        <w:t xml:space="preserve"> legislaţia europeană şi naţională aplicabile acestuia.</w:t>
      </w:r>
    </w:p>
    <w:p w14:paraId="1B2BF12A" w14:textId="1F887772" w:rsidR="00321232" w:rsidRPr="0002407E" w:rsidRDefault="00321232" w:rsidP="00AD4DBB">
      <w:pPr>
        <w:pStyle w:val="Head2-Alin"/>
        <w:numPr>
          <w:ilvl w:val="1"/>
          <w:numId w:val="5"/>
        </w:numPr>
        <w:tabs>
          <w:tab w:val="clear" w:pos="502"/>
          <w:tab w:val="clear" w:pos="2880"/>
          <w:tab w:val="num" w:pos="567"/>
        </w:tabs>
        <w:spacing w:after="0" w:line="276" w:lineRule="auto"/>
        <w:ind w:left="426" w:hanging="357"/>
        <w:rPr>
          <w:rFonts w:ascii="Arial" w:hAnsi="Arial" w:cs="Arial"/>
          <w:sz w:val="22"/>
          <w:szCs w:val="22"/>
        </w:rPr>
      </w:pPr>
      <w:r w:rsidRPr="0002407E">
        <w:rPr>
          <w:rFonts w:ascii="Arial" w:hAnsi="Arial" w:cs="Arial"/>
          <w:sz w:val="22"/>
          <w:szCs w:val="22"/>
        </w:rPr>
        <w:t xml:space="preserve">AM se angajează să plătească finanțarea nerambursabilă, la termenele și în condițiile prevăzute în prezentul contract și în conformitate cu legislația europeană și naţională aplicabile acestuia. </w:t>
      </w:r>
    </w:p>
    <w:p w14:paraId="58F1144D" w14:textId="4E8F2763" w:rsidR="00321232" w:rsidRPr="0002407E" w:rsidRDefault="00321232" w:rsidP="00EE178D">
      <w:pPr>
        <w:overflowPunct w:val="0"/>
        <w:autoSpaceDE w:val="0"/>
        <w:autoSpaceDN w:val="0"/>
        <w:adjustRightInd w:val="0"/>
        <w:spacing w:before="120"/>
        <w:rPr>
          <w:rFonts w:ascii="Arial" w:hAnsi="Arial" w:cs="Arial"/>
          <w:b/>
          <w:sz w:val="22"/>
          <w:szCs w:val="22"/>
        </w:rPr>
      </w:pPr>
      <w:r w:rsidRPr="0002407E">
        <w:rPr>
          <w:rFonts w:ascii="Arial" w:hAnsi="Arial" w:cs="Arial"/>
          <w:b/>
          <w:sz w:val="22"/>
          <w:szCs w:val="22"/>
        </w:rPr>
        <w:t xml:space="preserve">Articolul 2 – Durata </w:t>
      </w:r>
      <w:r w:rsidR="00E03483">
        <w:rPr>
          <w:rFonts w:ascii="Arial" w:hAnsi="Arial" w:cs="Arial"/>
          <w:b/>
          <w:sz w:val="22"/>
          <w:szCs w:val="22"/>
        </w:rPr>
        <w:t>C</w:t>
      </w:r>
      <w:r w:rsidRPr="0002407E">
        <w:rPr>
          <w:rFonts w:ascii="Arial" w:hAnsi="Arial" w:cs="Arial"/>
          <w:b/>
          <w:sz w:val="22"/>
          <w:szCs w:val="22"/>
        </w:rPr>
        <w:t>ontractului şi perioada de implementare a proiectului</w:t>
      </w:r>
    </w:p>
    <w:p w14:paraId="33A4C63C" w14:textId="77777777" w:rsidR="00321232" w:rsidRPr="0002407E" w:rsidRDefault="00321232" w:rsidP="00321232">
      <w:pPr>
        <w:rPr>
          <w:rFonts w:ascii="Arial" w:hAnsi="Arial" w:cs="Arial"/>
          <w:sz w:val="22"/>
          <w:szCs w:val="22"/>
        </w:rPr>
      </w:pPr>
    </w:p>
    <w:p w14:paraId="5355B3BA" w14:textId="28F9521B" w:rsidR="00321232" w:rsidRPr="0002407E" w:rsidRDefault="00EE178D" w:rsidP="00AD4DBB">
      <w:pPr>
        <w:pStyle w:val="Default"/>
        <w:widowControl/>
        <w:numPr>
          <w:ilvl w:val="0"/>
          <w:numId w:val="6"/>
        </w:numPr>
        <w:spacing w:before="0" w:after="0" w:line="276" w:lineRule="auto"/>
        <w:ind w:left="426"/>
        <w:rPr>
          <w:rFonts w:ascii="Arial" w:hAnsi="Arial" w:cs="Arial"/>
          <w:color w:val="auto"/>
          <w:sz w:val="22"/>
          <w:szCs w:val="22"/>
          <w:lang w:eastAsia="en-US"/>
        </w:rPr>
      </w:pPr>
      <w:r w:rsidRPr="0002407E">
        <w:rPr>
          <w:rFonts w:ascii="Arial" w:hAnsi="Arial" w:cs="Arial"/>
          <w:color w:val="auto"/>
          <w:sz w:val="22"/>
          <w:szCs w:val="22"/>
          <w:lang w:eastAsia="en-US"/>
        </w:rPr>
        <w:t>Contractul de F</w:t>
      </w:r>
      <w:r w:rsidR="00321232" w:rsidRPr="0002407E">
        <w:rPr>
          <w:rFonts w:ascii="Arial" w:hAnsi="Arial" w:cs="Arial"/>
          <w:color w:val="auto"/>
          <w:sz w:val="22"/>
          <w:szCs w:val="22"/>
          <w:lang w:eastAsia="en-US"/>
        </w:rPr>
        <w:t xml:space="preserve">inanțare intră în vigoare și produce efecte de la data semnării lui de către </w:t>
      </w:r>
      <w:r w:rsidR="003445CE" w:rsidRPr="0002407E">
        <w:rPr>
          <w:rFonts w:ascii="Arial" w:hAnsi="Arial" w:cs="Arial"/>
          <w:color w:val="auto"/>
          <w:sz w:val="22"/>
          <w:szCs w:val="22"/>
          <w:lang w:eastAsia="en-US"/>
        </w:rPr>
        <w:t>ultima parte</w:t>
      </w:r>
      <w:r w:rsidR="00321232" w:rsidRPr="0002407E">
        <w:rPr>
          <w:rFonts w:ascii="Arial" w:hAnsi="Arial" w:cs="Arial"/>
          <w:color w:val="auto"/>
          <w:sz w:val="22"/>
          <w:szCs w:val="22"/>
          <w:lang w:eastAsia="en-US"/>
        </w:rPr>
        <w:t>.</w:t>
      </w:r>
    </w:p>
    <w:p w14:paraId="516DD612" w14:textId="25A9A0C4" w:rsidR="000E69C1" w:rsidRPr="0002407E" w:rsidRDefault="00CE5D5C" w:rsidP="00AD4DBB">
      <w:pPr>
        <w:pStyle w:val="Default"/>
        <w:widowControl/>
        <w:numPr>
          <w:ilvl w:val="0"/>
          <w:numId w:val="6"/>
        </w:numPr>
        <w:spacing w:before="0" w:after="0" w:line="276" w:lineRule="auto"/>
        <w:ind w:left="426"/>
        <w:rPr>
          <w:rFonts w:ascii="Arial" w:hAnsi="Arial" w:cs="Arial"/>
          <w:color w:val="auto"/>
          <w:sz w:val="22"/>
          <w:szCs w:val="22"/>
          <w:lang w:eastAsia="en-US"/>
        </w:rPr>
      </w:pPr>
      <w:r w:rsidRPr="0002407E">
        <w:rPr>
          <w:rFonts w:ascii="Arial" w:hAnsi="Arial" w:cs="Arial"/>
          <w:color w:val="auto"/>
          <w:sz w:val="22"/>
          <w:szCs w:val="22"/>
          <w:lang w:eastAsia="en-US"/>
        </w:rPr>
        <w:t>Perioada de implementare a Proiectului este de [</w:t>
      </w:r>
      <w:r w:rsidRPr="0002407E">
        <w:rPr>
          <w:rFonts w:ascii="Arial" w:hAnsi="Arial" w:cs="Arial"/>
          <w:i/>
          <w:color w:val="auto"/>
          <w:sz w:val="22"/>
          <w:szCs w:val="22"/>
          <w:lang w:eastAsia="en-US"/>
        </w:rPr>
        <w:t>durata</w:t>
      </w:r>
      <w:r w:rsidRPr="0002407E">
        <w:rPr>
          <w:rFonts w:ascii="Arial" w:hAnsi="Arial" w:cs="Arial"/>
          <w:color w:val="auto"/>
          <w:sz w:val="22"/>
          <w:szCs w:val="22"/>
          <w:lang w:eastAsia="en-US"/>
        </w:rPr>
        <w:t>] luni</w:t>
      </w:r>
      <w:r w:rsidRPr="0002407E">
        <w:rPr>
          <w:rFonts w:ascii="Arial" w:hAnsi="Arial" w:cs="Arial"/>
          <w:sz w:val="22"/>
          <w:szCs w:val="22"/>
        </w:rPr>
        <w:t>, respectiv între data [</w:t>
      </w:r>
      <w:r w:rsidRPr="0002407E">
        <w:rPr>
          <w:rFonts w:ascii="Arial" w:hAnsi="Arial" w:cs="Arial"/>
          <w:i/>
          <w:sz w:val="22"/>
          <w:szCs w:val="22"/>
        </w:rPr>
        <w:t>z/l/a</w:t>
      </w:r>
      <w:r w:rsidRPr="0002407E">
        <w:rPr>
          <w:rFonts w:ascii="Arial" w:hAnsi="Arial" w:cs="Arial"/>
          <w:sz w:val="22"/>
          <w:szCs w:val="22"/>
        </w:rPr>
        <w:t xml:space="preserve">] </w:t>
      </w:r>
      <w:r w:rsidR="00E03483">
        <w:rPr>
          <w:rFonts w:ascii="Arial" w:hAnsi="Arial" w:cs="Arial"/>
          <w:sz w:val="22"/>
          <w:szCs w:val="22"/>
        </w:rPr>
        <w:t>ș</w:t>
      </w:r>
      <w:r w:rsidRPr="0002407E">
        <w:rPr>
          <w:rFonts w:ascii="Arial" w:hAnsi="Arial" w:cs="Arial"/>
          <w:sz w:val="22"/>
          <w:szCs w:val="22"/>
        </w:rPr>
        <w:t>i data [</w:t>
      </w:r>
      <w:r w:rsidRPr="0002407E">
        <w:rPr>
          <w:rFonts w:ascii="Arial" w:hAnsi="Arial" w:cs="Arial"/>
          <w:i/>
          <w:sz w:val="22"/>
          <w:szCs w:val="22"/>
        </w:rPr>
        <w:t>z/l/a</w:t>
      </w:r>
      <w:r w:rsidRPr="0002407E">
        <w:rPr>
          <w:rFonts w:ascii="Arial" w:hAnsi="Arial" w:cs="Arial"/>
          <w:sz w:val="22"/>
          <w:szCs w:val="22"/>
        </w:rPr>
        <w:t>], aceasta cuprinz</w:t>
      </w:r>
      <w:r w:rsidR="00E03483">
        <w:rPr>
          <w:rFonts w:ascii="Arial" w:hAnsi="Arial" w:cs="Arial"/>
          <w:sz w:val="22"/>
          <w:szCs w:val="22"/>
        </w:rPr>
        <w:t>â</w:t>
      </w:r>
      <w:r w:rsidRPr="0002407E">
        <w:rPr>
          <w:rFonts w:ascii="Arial" w:hAnsi="Arial" w:cs="Arial"/>
          <w:sz w:val="22"/>
          <w:szCs w:val="22"/>
        </w:rPr>
        <w:t>nd, dac</w:t>
      </w:r>
      <w:r w:rsidR="00E03483">
        <w:rPr>
          <w:rFonts w:ascii="Arial" w:hAnsi="Arial" w:cs="Arial"/>
          <w:sz w:val="22"/>
          <w:szCs w:val="22"/>
        </w:rPr>
        <w:t>ă</w:t>
      </w:r>
      <w:r w:rsidRPr="0002407E">
        <w:rPr>
          <w:rFonts w:ascii="Arial" w:hAnsi="Arial" w:cs="Arial"/>
          <w:sz w:val="22"/>
          <w:szCs w:val="22"/>
        </w:rPr>
        <w:t xml:space="preserve"> este cazul, </w:t>
      </w:r>
      <w:r w:rsidR="005117D5">
        <w:rPr>
          <w:rFonts w:ascii="Arial" w:hAnsi="Arial" w:cs="Arial"/>
          <w:sz w:val="22"/>
          <w:szCs w:val="22"/>
        </w:rPr>
        <w:t>ș</w:t>
      </w:r>
      <w:r w:rsidRPr="0002407E">
        <w:rPr>
          <w:rFonts w:ascii="Arial" w:hAnsi="Arial" w:cs="Arial"/>
          <w:sz w:val="22"/>
          <w:szCs w:val="22"/>
        </w:rPr>
        <w:t>i perioada de desfa</w:t>
      </w:r>
      <w:r w:rsidR="00E03483">
        <w:rPr>
          <w:rFonts w:ascii="Arial" w:hAnsi="Arial" w:cs="Arial"/>
          <w:sz w:val="22"/>
          <w:szCs w:val="22"/>
        </w:rPr>
        <w:t>ș</w:t>
      </w:r>
      <w:r w:rsidRPr="0002407E">
        <w:rPr>
          <w:rFonts w:ascii="Arial" w:hAnsi="Arial" w:cs="Arial"/>
          <w:sz w:val="22"/>
          <w:szCs w:val="22"/>
        </w:rPr>
        <w:t>urare a activit</w:t>
      </w:r>
      <w:r w:rsidR="00E03483">
        <w:rPr>
          <w:rFonts w:ascii="Arial" w:hAnsi="Arial" w:cs="Arial"/>
          <w:sz w:val="22"/>
          <w:szCs w:val="22"/>
        </w:rPr>
        <w:t>ăț</w:t>
      </w:r>
      <w:r w:rsidRPr="0002407E">
        <w:rPr>
          <w:rFonts w:ascii="Arial" w:hAnsi="Arial" w:cs="Arial"/>
          <w:sz w:val="22"/>
          <w:szCs w:val="22"/>
        </w:rPr>
        <w:t xml:space="preserve">ilor proiectului </w:t>
      </w:r>
      <w:r w:rsidR="00E03483">
        <w:rPr>
          <w:rFonts w:ascii="Arial" w:hAnsi="Arial" w:cs="Arial"/>
          <w:sz w:val="22"/>
          <w:szCs w:val="22"/>
        </w:rPr>
        <w:t>î</w:t>
      </w:r>
      <w:r w:rsidRPr="0002407E">
        <w:rPr>
          <w:rFonts w:ascii="Arial" w:hAnsi="Arial" w:cs="Arial"/>
          <w:sz w:val="22"/>
          <w:szCs w:val="22"/>
        </w:rPr>
        <w:t>nainte de semnarea Contractului de Finantare, conform regulilor de</w:t>
      </w:r>
      <w:r w:rsidR="00745D86" w:rsidRPr="0002407E">
        <w:rPr>
          <w:rFonts w:ascii="Arial" w:hAnsi="Arial" w:cs="Arial"/>
          <w:sz w:val="22"/>
          <w:szCs w:val="22"/>
        </w:rPr>
        <w:t xml:space="preserve"> eligibilitate a cheltuielilor.</w:t>
      </w:r>
      <w:r w:rsidRPr="0002407E">
        <w:rPr>
          <w:rFonts w:ascii="Arial" w:hAnsi="Arial" w:cs="Arial"/>
          <w:sz w:val="22"/>
          <w:szCs w:val="22"/>
        </w:rPr>
        <w:t xml:space="preserve"> </w:t>
      </w:r>
    </w:p>
    <w:p w14:paraId="5429ED6A" w14:textId="552E1C4B" w:rsidR="00161837" w:rsidRPr="0002407E" w:rsidRDefault="00161837" w:rsidP="00AD4DBB">
      <w:pPr>
        <w:pStyle w:val="Default"/>
        <w:widowControl/>
        <w:numPr>
          <w:ilvl w:val="0"/>
          <w:numId w:val="6"/>
        </w:numPr>
        <w:spacing w:before="0" w:after="0" w:line="276" w:lineRule="auto"/>
        <w:ind w:left="426"/>
        <w:rPr>
          <w:rFonts w:ascii="Arial" w:hAnsi="Arial" w:cs="Arial"/>
          <w:color w:val="auto"/>
          <w:sz w:val="22"/>
          <w:szCs w:val="22"/>
          <w:lang w:eastAsia="en-US"/>
        </w:rPr>
      </w:pPr>
      <w:r w:rsidRPr="0002407E">
        <w:rPr>
          <w:rFonts w:ascii="Arial" w:hAnsi="Arial" w:cs="Arial"/>
          <w:color w:val="auto"/>
          <w:sz w:val="22"/>
          <w:szCs w:val="22"/>
          <w:lang w:eastAsia="en-US"/>
        </w:rPr>
        <w:t xml:space="preserve">Perioada de implementare a proiectului poate fi prelungită prin acordul părților, în conformitate cu prevederile art. </w:t>
      </w:r>
      <w:r w:rsidR="00E832AF">
        <w:rPr>
          <w:rFonts w:ascii="Arial" w:hAnsi="Arial" w:cs="Arial"/>
          <w:color w:val="auto"/>
          <w:sz w:val="22"/>
          <w:szCs w:val="22"/>
          <w:lang w:eastAsia="en-US"/>
        </w:rPr>
        <w:t>10</w:t>
      </w:r>
      <w:r w:rsidR="00745D86" w:rsidRPr="0002407E">
        <w:rPr>
          <w:rFonts w:ascii="Arial" w:hAnsi="Arial" w:cs="Arial"/>
          <w:color w:val="auto"/>
          <w:sz w:val="22"/>
          <w:szCs w:val="22"/>
          <w:lang w:eastAsia="en-US"/>
        </w:rPr>
        <w:t xml:space="preserve"> </w:t>
      </w:r>
      <w:r w:rsidRPr="0002407E">
        <w:rPr>
          <w:rFonts w:ascii="Arial" w:hAnsi="Arial" w:cs="Arial"/>
          <w:color w:val="auto"/>
          <w:sz w:val="22"/>
          <w:szCs w:val="22"/>
          <w:lang w:eastAsia="en-US"/>
        </w:rPr>
        <w:t>-</w:t>
      </w:r>
      <w:r w:rsidR="00745D86" w:rsidRPr="0002407E">
        <w:rPr>
          <w:rFonts w:ascii="Arial" w:hAnsi="Arial" w:cs="Arial"/>
          <w:color w:val="auto"/>
          <w:sz w:val="22"/>
          <w:szCs w:val="22"/>
          <w:lang w:eastAsia="en-US"/>
        </w:rPr>
        <w:t xml:space="preserve"> </w:t>
      </w:r>
      <w:r w:rsidRPr="005117D5">
        <w:rPr>
          <w:rFonts w:ascii="Arial" w:hAnsi="Arial" w:cs="Arial"/>
          <w:i/>
          <w:color w:val="auto"/>
          <w:sz w:val="22"/>
          <w:szCs w:val="22"/>
          <w:lang w:eastAsia="en-US"/>
        </w:rPr>
        <w:t>Modificări și completări și/sau a Conditiilor specifice</w:t>
      </w:r>
      <w:r w:rsidRPr="0002407E">
        <w:rPr>
          <w:rFonts w:ascii="Arial" w:hAnsi="Arial" w:cs="Arial"/>
          <w:color w:val="auto"/>
          <w:sz w:val="22"/>
          <w:szCs w:val="22"/>
          <w:lang w:eastAsia="en-US"/>
        </w:rPr>
        <w:t xml:space="preserve">.  </w:t>
      </w:r>
    </w:p>
    <w:p w14:paraId="6E5B8F52" w14:textId="6457F11D" w:rsidR="00321232" w:rsidRPr="0002407E" w:rsidRDefault="000E69C1" w:rsidP="00AD4DBB">
      <w:pPr>
        <w:pStyle w:val="Default"/>
        <w:widowControl/>
        <w:numPr>
          <w:ilvl w:val="0"/>
          <w:numId w:val="6"/>
        </w:numPr>
        <w:spacing w:before="0" w:after="0" w:line="276" w:lineRule="auto"/>
        <w:ind w:left="426"/>
        <w:rPr>
          <w:rFonts w:ascii="Arial" w:hAnsi="Arial" w:cs="Arial"/>
          <w:color w:val="auto"/>
          <w:sz w:val="22"/>
          <w:szCs w:val="22"/>
          <w:lang w:eastAsia="en-US"/>
        </w:rPr>
      </w:pPr>
      <w:r w:rsidRPr="0002407E">
        <w:rPr>
          <w:rFonts w:ascii="Arial" w:hAnsi="Arial" w:cs="Arial"/>
          <w:color w:val="auto"/>
          <w:sz w:val="22"/>
          <w:szCs w:val="22"/>
          <w:lang w:eastAsia="en-US"/>
        </w:rPr>
        <w:t>Contractul de Finanțare își încetează valabilitatea la data închiderii Programului Operațional, sau la expirarea perioadei de durabilitate a proiectului, oricare intervine ultima.</w:t>
      </w:r>
      <w:r w:rsidR="00A97AD7" w:rsidRPr="0002407E">
        <w:rPr>
          <w:rFonts w:ascii="Arial" w:hAnsi="Arial" w:cs="Arial"/>
          <w:color w:val="auto"/>
          <w:sz w:val="22"/>
          <w:szCs w:val="22"/>
          <w:lang w:eastAsia="en-US"/>
        </w:rPr>
        <w:t xml:space="preserve"> </w:t>
      </w:r>
    </w:p>
    <w:p w14:paraId="29176040" w14:textId="36EE3C6A" w:rsidR="00321232" w:rsidRDefault="00EE178D" w:rsidP="00AD4DBB">
      <w:pPr>
        <w:pStyle w:val="Default"/>
        <w:widowControl/>
        <w:numPr>
          <w:ilvl w:val="0"/>
          <w:numId w:val="6"/>
        </w:numPr>
        <w:spacing w:before="0" w:after="0" w:line="276" w:lineRule="auto"/>
        <w:ind w:left="426"/>
        <w:rPr>
          <w:rFonts w:ascii="Arial" w:hAnsi="Arial" w:cs="Arial"/>
          <w:color w:val="auto"/>
          <w:sz w:val="22"/>
          <w:szCs w:val="22"/>
          <w:lang w:eastAsia="en-US"/>
        </w:rPr>
      </w:pPr>
      <w:r w:rsidRPr="0002407E">
        <w:rPr>
          <w:rFonts w:ascii="Arial" w:hAnsi="Arial" w:cs="Arial"/>
          <w:color w:val="auto"/>
          <w:sz w:val="22"/>
          <w:szCs w:val="22"/>
          <w:lang w:eastAsia="en-US"/>
        </w:rPr>
        <w:t>Î</w:t>
      </w:r>
      <w:r w:rsidR="00321232" w:rsidRPr="0002407E">
        <w:rPr>
          <w:rFonts w:ascii="Arial" w:hAnsi="Arial" w:cs="Arial"/>
          <w:color w:val="auto"/>
          <w:sz w:val="22"/>
          <w:szCs w:val="22"/>
          <w:lang w:eastAsia="en-US"/>
        </w:rPr>
        <w:t xml:space="preserve">n cazul </w:t>
      </w:r>
      <w:r w:rsidRPr="0002407E">
        <w:rPr>
          <w:rFonts w:ascii="Arial" w:hAnsi="Arial" w:cs="Arial"/>
          <w:color w:val="auto"/>
          <w:sz w:val="22"/>
          <w:szCs w:val="22"/>
          <w:lang w:eastAsia="en-US"/>
        </w:rPr>
        <w:t>proiectelor care includ investiț</w:t>
      </w:r>
      <w:r w:rsidR="00321232" w:rsidRPr="0002407E">
        <w:rPr>
          <w:rFonts w:ascii="Arial" w:hAnsi="Arial" w:cs="Arial"/>
          <w:color w:val="auto"/>
          <w:sz w:val="22"/>
          <w:szCs w:val="22"/>
          <w:lang w:eastAsia="en-US"/>
        </w:rPr>
        <w:t>ii productive sau de infrastr</w:t>
      </w:r>
      <w:r w:rsidRPr="0002407E">
        <w:rPr>
          <w:rFonts w:ascii="Arial" w:hAnsi="Arial" w:cs="Arial"/>
          <w:color w:val="auto"/>
          <w:sz w:val="22"/>
          <w:szCs w:val="22"/>
          <w:lang w:eastAsia="en-US"/>
        </w:rPr>
        <w:t>uctură</w:t>
      </w:r>
      <w:r w:rsidR="00321232" w:rsidRPr="0002407E">
        <w:rPr>
          <w:rFonts w:ascii="Arial" w:hAnsi="Arial" w:cs="Arial"/>
          <w:color w:val="auto"/>
          <w:sz w:val="22"/>
          <w:szCs w:val="22"/>
          <w:lang w:eastAsia="en-US"/>
        </w:rPr>
        <w:t xml:space="preserve"> </w:t>
      </w:r>
      <w:r w:rsidRPr="0002407E">
        <w:rPr>
          <w:rFonts w:ascii="Arial" w:hAnsi="Arial" w:cs="Arial"/>
          <w:color w:val="auto"/>
          <w:sz w:val="22"/>
          <w:szCs w:val="22"/>
          <w:lang w:eastAsia="en-US"/>
        </w:rPr>
        <w:t>și care nu sunt co-finanț</w:t>
      </w:r>
      <w:r w:rsidR="00321232" w:rsidRPr="0002407E">
        <w:rPr>
          <w:rFonts w:ascii="Arial" w:hAnsi="Arial" w:cs="Arial"/>
          <w:color w:val="auto"/>
          <w:sz w:val="22"/>
          <w:szCs w:val="22"/>
          <w:lang w:eastAsia="en-US"/>
        </w:rPr>
        <w:t>ate din FSE, perioada de durabilitate a proiectului este de minim 3 ani</w:t>
      </w:r>
      <w:r w:rsidR="00C32048">
        <w:rPr>
          <w:rFonts w:ascii="Arial" w:hAnsi="Arial" w:cs="Arial"/>
          <w:color w:val="auto"/>
          <w:sz w:val="22"/>
          <w:szCs w:val="22"/>
          <w:lang w:eastAsia="en-US"/>
        </w:rPr>
        <w:t xml:space="preserve"> pentru beneficiarii încadrați în categoria IMM</w:t>
      </w:r>
      <w:r w:rsidR="00321232" w:rsidRPr="0002407E">
        <w:rPr>
          <w:rFonts w:ascii="Arial" w:hAnsi="Arial" w:cs="Arial"/>
          <w:color w:val="auto"/>
          <w:sz w:val="22"/>
          <w:szCs w:val="22"/>
          <w:lang w:eastAsia="en-US"/>
        </w:rPr>
        <w:t>, respectiv minim 5</w:t>
      </w:r>
      <w:r w:rsidR="00147FD3" w:rsidRPr="0002407E">
        <w:rPr>
          <w:rFonts w:ascii="Arial" w:hAnsi="Arial" w:cs="Arial"/>
          <w:color w:val="auto"/>
          <w:sz w:val="22"/>
          <w:szCs w:val="22"/>
          <w:lang w:eastAsia="en-US"/>
        </w:rPr>
        <w:t xml:space="preserve"> </w:t>
      </w:r>
      <w:r w:rsidR="00321232" w:rsidRPr="0002407E">
        <w:rPr>
          <w:rFonts w:ascii="Arial" w:hAnsi="Arial" w:cs="Arial"/>
          <w:color w:val="auto"/>
          <w:sz w:val="22"/>
          <w:szCs w:val="22"/>
          <w:lang w:eastAsia="en-US"/>
        </w:rPr>
        <w:t>ani pentru beneficiari</w:t>
      </w:r>
      <w:r w:rsidRPr="0002407E">
        <w:rPr>
          <w:rFonts w:ascii="Arial" w:hAnsi="Arial" w:cs="Arial"/>
          <w:color w:val="auto"/>
          <w:sz w:val="22"/>
          <w:szCs w:val="22"/>
          <w:lang w:eastAsia="en-US"/>
        </w:rPr>
        <w:t>i care fac parte din categoria î</w:t>
      </w:r>
      <w:r w:rsidR="00321232" w:rsidRPr="0002407E">
        <w:rPr>
          <w:rFonts w:ascii="Arial" w:hAnsi="Arial" w:cs="Arial"/>
          <w:color w:val="auto"/>
          <w:sz w:val="22"/>
          <w:szCs w:val="22"/>
          <w:lang w:eastAsia="en-US"/>
        </w:rPr>
        <w:t>ntreprinderilor mari</w:t>
      </w:r>
      <w:r w:rsidR="005117D5">
        <w:rPr>
          <w:rFonts w:ascii="Arial" w:hAnsi="Arial" w:cs="Arial"/>
          <w:color w:val="auto"/>
          <w:sz w:val="22"/>
          <w:szCs w:val="22"/>
          <w:lang w:eastAsia="en-US"/>
        </w:rPr>
        <w:t xml:space="preserve"> ș</w:t>
      </w:r>
      <w:r w:rsidR="00A97AD7" w:rsidRPr="0002407E">
        <w:rPr>
          <w:rFonts w:ascii="Arial" w:hAnsi="Arial" w:cs="Arial"/>
          <w:color w:val="auto"/>
          <w:sz w:val="22"/>
          <w:szCs w:val="22"/>
          <w:lang w:eastAsia="en-US"/>
        </w:rPr>
        <w:t>i beneficiarilor publici</w:t>
      </w:r>
      <w:r w:rsidR="00321232" w:rsidRPr="0002407E">
        <w:rPr>
          <w:rFonts w:ascii="Arial" w:hAnsi="Arial" w:cs="Arial"/>
          <w:color w:val="auto"/>
          <w:sz w:val="22"/>
          <w:szCs w:val="22"/>
          <w:lang w:eastAsia="en-US"/>
        </w:rPr>
        <w:t xml:space="preserve">, de la </w:t>
      </w:r>
      <w:r w:rsidR="003445CE" w:rsidRPr="0002407E">
        <w:rPr>
          <w:rFonts w:ascii="Arial" w:hAnsi="Arial" w:cs="Arial"/>
          <w:color w:val="auto"/>
          <w:sz w:val="22"/>
          <w:szCs w:val="22"/>
          <w:lang w:eastAsia="en-US"/>
        </w:rPr>
        <w:t>efectuarea pl</w:t>
      </w:r>
      <w:r w:rsidR="005117D5">
        <w:rPr>
          <w:rFonts w:ascii="Arial" w:hAnsi="Arial" w:cs="Arial"/>
          <w:color w:val="auto"/>
          <w:sz w:val="22"/>
          <w:szCs w:val="22"/>
          <w:lang w:eastAsia="en-US"/>
        </w:rPr>
        <w:t>ă</w:t>
      </w:r>
      <w:r w:rsidR="003445CE" w:rsidRPr="0002407E">
        <w:rPr>
          <w:rFonts w:ascii="Arial" w:hAnsi="Arial" w:cs="Arial"/>
          <w:color w:val="auto"/>
          <w:sz w:val="22"/>
          <w:szCs w:val="22"/>
          <w:lang w:eastAsia="en-US"/>
        </w:rPr>
        <w:t xml:space="preserve">ții finale </w:t>
      </w:r>
      <w:r w:rsidR="005117D5">
        <w:rPr>
          <w:rFonts w:ascii="Arial" w:hAnsi="Arial" w:cs="Arial"/>
          <w:color w:val="auto"/>
          <w:sz w:val="22"/>
          <w:szCs w:val="22"/>
          <w:lang w:eastAsia="en-US"/>
        </w:rPr>
        <w:t>î</w:t>
      </w:r>
      <w:r w:rsidR="003445CE" w:rsidRPr="0002407E">
        <w:rPr>
          <w:rFonts w:ascii="Arial" w:hAnsi="Arial" w:cs="Arial"/>
          <w:color w:val="auto"/>
          <w:sz w:val="22"/>
          <w:szCs w:val="22"/>
          <w:lang w:eastAsia="en-US"/>
        </w:rPr>
        <w:t>n cadrul prezentului contract</w:t>
      </w:r>
      <w:r w:rsidRPr="0002407E">
        <w:rPr>
          <w:rFonts w:ascii="Arial" w:hAnsi="Arial" w:cs="Arial"/>
          <w:color w:val="auto"/>
          <w:sz w:val="22"/>
          <w:szCs w:val="22"/>
          <w:lang w:eastAsia="en-US"/>
        </w:rPr>
        <w:t xml:space="preserve"> sau durata prevăzută în reglementă</w:t>
      </w:r>
      <w:r w:rsidR="00321232" w:rsidRPr="0002407E">
        <w:rPr>
          <w:rFonts w:ascii="Arial" w:hAnsi="Arial" w:cs="Arial"/>
          <w:color w:val="auto"/>
          <w:sz w:val="22"/>
          <w:szCs w:val="22"/>
          <w:lang w:eastAsia="en-US"/>
        </w:rPr>
        <w:t>rile privind ajutorul de stat, oricare dintre acestea este mai mare.</w:t>
      </w:r>
    </w:p>
    <w:p w14:paraId="59FFD473" w14:textId="7BD175CB" w:rsidR="00C42E5D" w:rsidRPr="0002407E" w:rsidRDefault="00C42E5D" w:rsidP="00A964C8">
      <w:pPr>
        <w:pStyle w:val="Default"/>
        <w:widowControl/>
        <w:numPr>
          <w:ilvl w:val="0"/>
          <w:numId w:val="6"/>
        </w:numPr>
        <w:spacing w:before="0" w:after="0" w:line="276" w:lineRule="auto"/>
        <w:ind w:left="426" w:hanging="426"/>
        <w:rPr>
          <w:rFonts w:ascii="Arial" w:hAnsi="Arial" w:cs="Arial"/>
          <w:color w:val="auto"/>
          <w:sz w:val="22"/>
          <w:szCs w:val="22"/>
          <w:lang w:eastAsia="en-US"/>
        </w:rPr>
      </w:pPr>
      <w:r w:rsidRPr="00C42E5D">
        <w:rPr>
          <w:rFonts w:ascii="Arial" w:hAnsi="Arial" w:cs="Arial"/>
          <w:color w:val="auto"/>
          <w:sz w:val="22"/>
          <w:szCs w:val="22"/>
          <w:lang w:eastAsia="en-US"/>
        </w:rPr>
        <w:t>În cazul unei operațiuni constând în investiții în infrastructură sau producție, contribuția din partea fondurilor ESI se rambursează dacă, în termen de 10 ani de la efectuarea plății finale către beneficiar, activitatea de producție în cauză este delocalizată în afara Uniunii, cu excepția situației în care beneficiarul este un IMM.</w:t>
      </w:r>
    </w:p>
    <w:p w14:paraId="00D44029" w14:textId="77777777" w:rsidR="00321232" w:rsidRPr="0002407E" w:rsidRDefault="00321232" w:rsidP="00321232">
      <w:pPr>
        <w:rPr>
          <w:rFonts w:ascii="Arial" w:hAnsi="Arial" w:cs="Arial"/>
          <w:snapToGrid w:val="0"/>
          <w:sz w:val="22"/>
          <w:szCs w:val="22"/>
        </w:rPr>
      </w:pPr>
    </w:p>
    <w:p w14:paraId="69AE0E41" w14:textId="6F418BA0" w:rsidR="00321232" w:rsidRPr="0002407E" w:rsidRDefault="00321232" w:rsidP="00321232">
      <w:pPr>
        <w:pStyle w:val="Heading2"/>
        <w:rPr>
          <w:rFonts w:ascii="Arial" w:hAnsi="Arial" w:cs="Arial"/>
          <w:sz w:val="22"/>
          <w:szCs w:val="22"/>
          <w:lang w:val="ro-RO"/>
        </w:rPr>
      </w:pPr>
      <w:bookmarkStart w:id="15" w:name="_Articolul_3_-"/>
      <w:bookmarkStart w:id="16" w:name="_Toc171401874"/>
      <w:bookmarkStart w:id="17" w:name="_Toc171521640"/>
      <w:bookmarkStart w:id="18" w:name="_Toc171523116"/>
      <w:bookmarkStart w:id="19" w:name="_Toc424285796"/>
      <w:bookmarkEnd w:id="15"/>
      <w:r w:rsidRPr="0002407E">
        <w:rPr>
          <w:rFonts w:ascii="Arial" w:hAnsi="Arial" w:cs="Arial"/>
          <w:snapToGrid w:val="0"/>
          <w:sz w:val="22"/>
          <w:szCs w:val="22"/>
          <w:lang w:val="ro-RO"/>
        </w:rPr>
        <w:t xml:space="preserve">Articolul 3 – </w:t>
      </w:r>
      <w:r w:rsidRPr="0002407E">
        <w:rPr>
          <w:rFonts w:ascii="Arial" w:hAnsi="Arial" w:cs="Arial"/>
          <w:sz w:val="22"/>
          <w:szCs w:val="22"/>
          <w:lang w:val="ro-RO"/>
        </w:rPr>
        <w:t xml:space="preserve">Valoarea </w:t>
      </w:r>
      <w:bookmarkEnd w:id="16"/>
      <w:bookmarkEnd w:id="17"/>
      <w:bookmarkEnd w:id="18"/>
      <w:bookmarkEnd w:id="19"/>
      <w:r w:rsidR="00470193">
        <w:rPr>
          <w:rFonts w:ascii="Arial" w:hAnsi="Arial" w:cs="Arial"/>
          <w:sz w:val="22"/>
          <w:szCs w:val="22"/>
          <w:lang w:val="ro-RO"/>
        </w:rPr>
        <w:t>C</w:t>
      </w:r>
      <w:r w:rsidRPr="0002407E">
        <w:rPr>
          <w:rFonts w:ascii="Arial" w:hAnsi="Arial" w:cs="Arial"/>
          <w:sz w:val="22"/>
          <w:szCs w:val="22"/>
          <w:lang w:val="ro-RO"/>
        </w:rPr>
        <w:t>ontractului</w:t>
      </w:r>
      <w:r w:rsidR="00470193">
        <w:rPr>
          <w:rFonts w:ascii="Arial" w:hAnsi="Arial" w:cs="Arial"/>
          <w:sz w:val="22"/>
          <w:szCs w:val="22"/>
          <w:lang w:val="ro-RO"/>
        </w:rPr>
        <w:t xml:space="preserve"> de Finanțare</w:t>
      </w:r>
    </w:p>
    <w:p w14:paraId="68D9A28A" w14:textId="73E032BA" w:rsidR="004D28ED" w:rsidRDefault="004D28ED" w:rsidP="004D28ED">
      <w:pPr>
        <w:pStyle w:val="BodyText"/>
        <w:numPr>
          <w:ilvl w:val="0"/>
          <w:numId w:val="7"/>
        </w:numPr>
        <w:suppressAutoHyphens/>
        <w:spacing w:before="120" w:after="120"/>
        <w:ind w:left="426" w:hanging="426"/>
        <w:contextualSpacing/>
        <w:rPr>
          <w:rFonts w:ascii="Arial" w:hAnsi="Arial" w:cs="Arial"/>
          <w:szCs w:val="22"/>
        </w:rPr>
      </w:pPr>
      <w:r w:rsidRPr="0002407E">
        <w:rPr>
          <w:rFonts w:ascii="Arial" w:hAnsi="Arial" w:cs="Arial"/>
          <w:szCs w:val="22"/>
        </w:rPr>
        <w:t>Valoarea</w:t>
      </w:r>
      <w:r w:rsidR="00470193">
        <w:rPr>
          <w:rFonts w:ascii="Arial" w:hAnsi="Arial" w:cs="Arial"/>
          <w:szCs w:val="22"/>
        </w:rPr>
        <w:t xml:space="preserve"> totală a Contractului de Finanț</w:t>
      </w:r>
      <w:r w:rsidRPr="0002407E">
        <w:rPr>
          <w:rFonts w:ascii="Arial" w:hAnsi="Arial" w:cs="Arial"/>
          <w:szCs w:val="22"/>
        </w:rPr>
        <w:t>are este de ………………......................lei (</w:t>
      </w:r>
      <w:r w:rsidRPr="0002407E">
        <w:rPr>
          <w:rFonts w:ascii="Arial" w:hAnsi="Arial" w:cs="Arial"/>
          <w:i/>
          <w:szCs w:val="22"/>
        </w:rPr>
        <w:t xml:space="preserve">valoarea </w:t>
      </w:r>
      <w:r w:rsidR="00470193">
        <w:rPr>
          <w:rFonts w:ascii="Arial" w:hAnsi="Arial" w:cs="Arial"/>
          <w:i/>
          <w:szCs w:val="22"/>
        </w:rPr>
        <w:t>î</w:t>
      </w:r>
      <w:r w:rsidRPr="0002407E">
        <w:rPr>
          <w:rFonts w:ascii="Arial" w:hAnsi="Arial" w:cs="Arial"/>
          <w:i/>
          <w:szCs w:val="22"/>
        </w:rPr>
        <w:t>n litere</w:t>
      </w:r>
      <w:r w:rsidRPr="0002407E">
        <w:rPr>
          <w:rFonts w:ascii="Arial" w:hAnsi="Arial" w:cs="Arial"/>
          <w:szCs w:val="22"/>
        </w:rPr>
        <w:t>), după cum urmează:</w:t>
      </w:r>
    </w:p>
    <w:p w14:paraId="36072DEB" w14:textId="77777777" w:rsidR="004D28ED" w:rsidRPr="0002407E" w:rsidRDefault="004D28ED" w:rsidP="004D28ED">
      <w:pPr>
        <w:pStyle w:val="BodyText"/>
        <w:suppressAutoHyphens/>
        <w:spacing w:before="120" w:after="120"/>
        <w:ind w:left="426"/>
        <w:contextualSpacing/>
        <w:rPr>
          <w:rFonts w:ascii="Arial" w:hAnsi="Arial" w:cs="Arial"/>
          <w:szCs w:val="22"/>
        </w:rPr>
      </w:pPr>
    </w:p>
    <w:p w14:paraId="7B070B0B" w14:textId="77777777" w:rsidR="00470193" w:rsidRDefault="00470193" w:rsidP="004D28ED">
      <w:pPr>
        <w:pStyle w:val="BodyText"/>
        <w:spacing w:before="120"/>
        <w:contextualSpacing/>
        <w:rPr>
          <w:rFonts w:ascii="Arial" w:hAnsi="Arial" w:cs="Arial"/>
          <w:szCs w:val="22"/>
        </w:rPr>
      </w:pPr>
    </w:p>
    <w:p w14:paraId="583FA067" w14:textId="77777777" w:rsidR="00470193" w:rsidRDefault="00470193" w:rsidP="004D28ED">
      <w:pPr>
        <w:pStyle w:val="BodyText"/>
        <w:spacing w:before="120"/>
        <w:contextualSpacing/>
        <w:rPr>
          <w:rFonts w:ascii="Arial" w:hAnsi="Arial" w:cs="Arial"/>
          <w:szCs w:val="22"/>
        </w:rPr>
      </w:pPr>
    </w:p>
    <w:p w14:paraId="1BF96F8E" w14:textId="77777777" w:rsidR="00470193" w:rsidRDefault="00470193" w:rsidP="004D28ED">
      <w:pPr>
        <w:pStyle w:val="BodyText"/>
        <w:spacing w:before="120"/>
        <w:contextualSpacing/>
        <w:rPr>
          <w:rFonts w:ascii="Arial" w:hAnsi="Arial" w:cs="Arial"/>
          <w:szCs w:val="22"/>
        </w:rPr>
      </w:pPr>
    </w:p>
    <w:p w14:paraId="4B394FC9" w14:textId="77777777" w:rsidR="00470193" w:rsidRDefault="00470193" w:rsidP="004D28ED">
      <w:pPr>
        <w:pStyle w:val="BodyText"/>
        <w:spacing w:before="120"/>
        <w:contextualSpacing/>
        <w:rPr>
          <w:rFonts w:ascii="Arial" w:hAnsi="Arial" w:cs="Arial"/>
          <w:szCs w:val="22"/>
        </w:rPr>
      </w:pPr>
    </w:p>
    <w:p w14:paraId="70B6AA82" w14:textId="77777777" w:rsidR="00470193" w:rsidRDefault="00470193" w:rsidP="004D28ED">
      <w:pPr>
        <w:pStyle w:val="BodyText"/>
        <w:spacing w:before="120"/>
        <w:contextualSpacing/>
        <w:rPr>
          <w:rFonts w:ascii="Arial" w:hAnsi="Arial" w:cs="Arial"/>
          <w:szCs w:val="22"/>
        </w:rPr>
      </w:pPr>
    </w:p>
    <w:p w14:paraId="071906FD" w14:textId="5BEBCED5" w:rsidR="001C26B1" w:rsidRPr="001C26B1" w:rsidRDefault="004D28ED" w:rsidP="004D28ED">
      <w:pPr>
        <w:pStyle w:val="BodyText"/>
        <w:spacing w:before="120"/>
        <w:contextualSpacing/>
        <w:rPr>
          <w:rFonts w:ascii="Arial" w:hAnsi="Arial" w:cs="Arial"/>
          <w:i/>
          <w:szCs w:val="22"/>
        </w:rPr>
      </w:pPr>
      <w:r w:rsidRPr="001C26B1">
        <w:rPr>
          <w:rFonts w:ascii="Arial" w:hAnsi="Arial" w:cs="Arial"/>
          <w:i/>
          <w:szCs w:val="22"/>
        </w:rPr>
        <w:lastRenderedPageBreak/>
        <w:t xml:space="preserve">După caz </w:t>
      </w:r>
      <w:r w:rsidR="001C26B1" w:rsidRPr="001C26B1">
        <w:rPr>
          <w:rFonts w:ascii="Arial" w:hAnsi="Arial" w:cs="Arial"/>
          <w:i/>
          <w:szCs w:val="22"/>
        </w:rPr>
        <w:t>:</w:t>
      </w:r>
    </w:p>
    <w:p w14:paraId="03CC9E91" w14:textId="77777777" w:rsidR="001C26B1" w:rsidRDefault="001C26B1" w:rsidP="004D28ED">
      <w:pPr>
        <w:pStyle w:val="BodyText"/>
        <w:spacing w:before="120"/>
        <w:contextualSpacing/>
        <w:rPr>
          <w:rFonts w:ascii="Arial" w:hAnsi="Arial" w:cs="Arial"/>
          <w:szCs w:val="22"/>
        </w:rPr>
      </w:pPr>
    </w:p>
    <w:p w14:paraId="003D71F0" w14:textId="662DBD86" w:rsidR="004D28ED" w:rsidRPr="0002407E" w:rsidRDefault="004D28ED" w:rsidP="004D28ED">
      <w:pPr>
        <w:pStyle w:val="BodyText"/>
        <w:spacing w:before="120"/>
        <w:contextualSpacing/>
        <w:rPr>
          <w:rFonts w:ascii="Arial" w:hAnsi="Arial" w:cs="Arial"/>
          <w:szCs w:val="22"/>
        </w:rPr>
      </w:pPr>
      <w:r w:rsidRPr="0002407E">
        <w:rPr>
          <w:rFonts w:ascii="Arial" w:hAnsi="Arial" w:cs="Arial"/>
          <w:szCs w:val="22"/>
        </w:rPr>
        <w:t>(pentru proiecte negeneratoare de venituri)</w:t>
      </w:r>
    </w:p>
    <w:tbl>
      <w:tblPr>
        <w:tblW w:w="8804" w:type="dxa"/>
        <w:tblCellMar>
          <w:left w:w="0" w:type="dxa"/>
          <w:right w:w="0" w:type="dxa"/>
        </w:tblCellMar>
        <w:tblLook w:val="00A0" w:firstRow="1" w:lastRow="0" w:firstColumn="1" w:lastColumn="0" w:noHBand="0" w:noVBand="0"/>
      </w:tblPr>
      <w:tblGrid>
        <w:gridCol w:w="1260"/>
        <w:gridCol w:w="1146"/>
        <w:gridCol w:w="998"/>
        <w:gridCol w:w="1037"/>
        <w:gridCol w:w="860"/>
        <w:gridCol w:w="687"/>
        <w:gridCol w:w="858"/>
        <w:gridCol w:w="744"/>
        <w:gridCol w:w="1214"/>
      </w:tblGrid>
      <w:tr w:rsidR="004D28ED" w:rsidRPr="004D28ED" w14:paraId="1A617574" w14:textId="77777777" w:rsidTr="001C26B1">
        <w:trPr>
          <w:trHeight w:val="1275"/>
        </w:trPr>
        <w:tc>
          <w:tcPr>
            <w:tcW w:w="1260" w:type="dxa"/>
            <w:tcBorders>
              <w:top w:val="single" w:sz="8" w:space="0" w:color="auto"/>
              <w:left w:val="single" w:sz="8" w:space="0" w:color="auto"/>
              <w:bottom w:val="single" w:sz="4" w:space="0" w:color="auto"/>
              <w:right w:val="single" w:sz="4" w:space="0" w:color="auto"/>
            </w:tcBorders>
            <w:shd w:val="clear" w:color="auto" w:fill="95B3D7" w:themeFill="accent1" w:themeFillTint="99"/>
            <w:tcMar>
              <w:top w:w="0" w:type="dxa"/>
              <w:left w:w="15" w:type="dxa"/>
              <w:bottom w:w="0" w:type="dxa"/>
              <w:right w:w="15" w:type="dxa"/>
            </w:tcMar>
          </w:tcPr>
          <w:p w14:paraId="5048A395"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 xml:space="preserve">Valoarea totală  </w:t>
            </w:r>
          </w:p>
        </w:tc>
        <w:tc>
          <w:tcPr>
            <w:tcW w:w="1146" w:type="dxa"/>
            <w:tcBorders>
              <w:top w:val="single" w:sz="8" w:space="0" w:color="auto"/>
              <w:left w:val="nil"/>
              <w:bottom w:val="single" w:sz="4" w:space="0" w:color="auto"/>
              <w:right w:val="single" w:sz="4" w:space="0" w:color="auto"/>
            </w:tcBorders>
            <w:shd w:val="clear" w:color="auto" w:fill="95B3D7" w:themeFill="accent1" w:themeFillTint="99"/>
            <w:tcMar>
              <w:top w:w="15" w:type="dxa"/>
              <w:left w:w="15" w:type="dxa"/>
              <w:bottom w:w="0" w:type="dxa"/>
              <w:right w:w="15" w:type="dxa"/>
            </w:tcMar>
          </w:tcPr>
          <w:p w14:paraId="0DB86918"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Valoarea totală eligibilă</w:t>
            </w:r>
          </w:p>
        </w:tc>
        <w:tc>
          <w:tcPr>
            <w:tcW w:w="2035" w:type="dxa"/>
            <w:gridSpan w:val="2"/>
            <w:tcBorders>
              <w:top w:val="single" w:sz="8" w:space="0" w:color="auto"/>
              <w:left w:val="nil"/>
              <w:bottom w:val="single" w:sz="4" w:space="0" w:color="auto"/>
              <w:right w:val="single" w:sz="4" w:space="0" w:color="auto"/>
            </w:tcBorders>
            <w:shd w:val="clear" w:color="auto" w:fill="95B3D7" w:themeFill="accent1" w:themeFillTint="99"/>
            <w:tcMar>
              <w:top w:w="15" w:type="dxa"/>
              <w:left w:w="15" w:type="dxa"/>
              <w:bottom w:w="0" w:type="dxa"/>
              <w:right w:w="15" w:type="dxa"/>
            </w:tcMar>
          </w:tcPr>
          <w:p w14:paraId="76A47709" w14:textId="39E32E1F"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Valoarea eligibilă nera</w:t>
            </w:r>
            <w:r w:rsidR="00BE67B6">
              <w:rPr>
                <w:rFonts w:ascii="Arial" w:hAnsi="Arial" w:cs="Arial"/>
                <w:sz w:val="16"/>
                <w:szCs w:val="16"/>
              </w:rPr>
              <w:t>mbursabilă din  FEPAM</w:t>
            </w:r>
          </w:p>
        </w:tc>
        <w:tc>
          <w:tcPr>
            <w:tcW w:w="1547" w:type="dxa"/>
            <w:gridSpan w:val="2"/>
            <w:tcBorders>
              <w:top w:val="single" w:sz="8" w:space="0" w:color="auto"/>
              <w:left w:val="nil"/>
              <w:bottom w:val="single" w:sz="4" w:space="0" w:color="auto"/>
              <w:right w:val="single" w:sz="4" w:space="0" w:color="auto"/>
            </w:tcBorders>
            <w:shd w:val="clear" w:color="auto" w:fill="95B3D7" w:themeFill="accent1" w:themeFillTint="99"/>
            <w:tcMar>
              <w:top w:w="15" w:type="dxa"/>
              <w:left w:w="15" w:type="dxa"/>
              <w:bottom w:w="0" w:type="dxa"/>
              <w:right w:w="15" w:type="dxa"/>
            </w:tcMar>
          </w:tcPr>
          <w:p w14:paraId="1E7792C0"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Valoarea eligibilă nerambursabilă din bugetul naţional</w:t>
            </w:r>
          </w:p>
        </w:tc>
        <w:tc>
          <w:tcPr>
            <w:tcW w:w="1602" w:type="dxa"/>
            <w:gridSpan w:val="2"/>
            <w:tcBorders>
              <w:top w:val="single" w:sz="8" w:space="0" w:color="auto"/>
              <w:left w:val="nil"/>
              <w:bottom w:val="single" w:sz="4" w:space="0" w:color="auto"/>
              <w:right w:val="single" w:sz="4" w:space="0" w:color="auto"/>
            </w:tcBorders>
            <w:shd w:val="clear" w:color="auto" w:fill="95B3D7" w:themeFill="accent1" w:themeFillTint="99"/>
            <w:tcMar>
              <w:top w:w="15" w:type="dxa"/>
              <w:left w:w="15" w:type="dxa"/>
              <w:bottom w:w="0" w:type="dxa"/>
              <w:right w:w="15" w:type="dxa"/>
            </w:tcMar>
          </w:tcPr>
          <w:p w14:paraId="6C459A9A" w14:textId="7AF8D33E" w:rsidR="004D28ED" w:rsidRPr="004D28ED" w:rsidRDefault="004D28ED" w:rsidP="00470193">
            <w:pPr>
              <w:spacing w:line="276" w:lineRule="auto"/>
              <w:jc w:val="center"/>
              <w:rPr>
                <w:rFonts w:ascii="Arial" w:hAnsi="Arial" w:cs="Arial"/>
                <w:sz w:val="16"/>
                <w:szCs w:val="16"/>
              </w:rPr>
            </w:pPr>
            <w:r w:rsidRPr="004D28ED">
              <w:rPr>
                <w:rFonts w:ascii="Arial" w:hAnsi="Arial" w:cs="Arial"/>
                <w:sz w:val="16"/>
                <w:szCs w:val="16"/>
              </w:rPr>
              <w:t>Valoarea cofinanţ</w:t>
            </w:r>
            <w:r w:rsidR="00470193">
              <w:rPr>
                <w:rFonts w:ascii="Arial" w:hAnsi="Arial" w:cs="Arial"/>
                <w:sz w:val="16"/>
                <w:szCs w:val="16"/>
              </w:rPr>
              <w:t>ă</w:t>
            </w:r>
            <w:r w:rsidRPr="004D28ED">
              <w:rPr>
                <w:rFonts w:ascii="Arial" w:hAnsi="Arial" w:cs="Arial"/>
                <w:sz w:val="16"/>
                <w:szCs w:val="16"/>
              </w:rPr>
              <w:t>rii eligibile a Beneficiarului</w:t>
            </w:r>
          </w:p>
        </w:tc>
        <w:tc>
          <w:tcPr>
            <w:tcW w:w="1214" w:type="dxa"/>
            <w:tcBorders>
              <w:top w:val="single" w:sz="8" w:space="0" w:color="auto"/>
              <w:left w:val="single" w:sz="8" w:space="0" w:color="auto"/>
              <w:bottom w:val="single" w:sz="4" w:space="0" w:color="auto"/>
              <w:right w:val="single" w:sz="8" w:space="0" w:color="auto"/>
            </w:tcBorders>
            <w:shd w:val="clear" w:color="auto" w:fill="95B3D7" w:themeFill="accent1" w:themeFillTint="99"/>
            <w:tcMar>
              <w:top w:w="15" w:type="dxa"/>
              <w:left w:w="15" w:type="dxa"/>
              <w:bottom w:w="0" w:type="dxa"/>
              <w:right w:w="15" w:type="dxa"/>
            </w:tcMar>
          </w:tcPr>
          <w:p w14:paraId="4548F164" w14:textId="67B2C19A" w:rsidR="004D28ED" w:rsidRPr="004D28ED" w:rsidRDefault="004D28ED" w:rsidP="00470193">
            <w:pPr>
              <w:spacing w:line="276" w:lineRule="auto"/>
              <w:jc w:val="center"/>
              <w:rPr>
                <w:rFonts w:ascii="Arial" w:hAnsi="Arial" w:cs="Arial"/>
                <w:sz w:val="16"/>
                <w:szCs w:val="16"/>
              </w:rPr>
            </w:pPr>
            <w:r w:rsidRPr="004D28ED">
              <w:rPr>
                <w:rFonts w:ascii="Arial" w:hAnsi="Arial" w:cs="Arial"/>
                <w:sz w:val="16"/>
                <w:szCs w:val="16"/>
              </w:rPr>
              <w:t xml:space="preserve">Valoarea neeligibilă inclusiv TVA </w:t>
            </w:r>
          </w:p>
        </w:tc>
      </w:tr>
      <w:tr w:rsidR="004D28ED" w:rsidRPr="004D28ED" w14:paraId="1B2F9DF9" w14:textId="77777777" w:rsidTr="001C26B1">
        <w:trPr>
          <w:trHeight w:val="255"/>
        </w:trPr>
        <w:tc>
          <w:tcPr>
            <w:tcW w:w="1260" w:type="dxa"/>
            <w:tcBorders>
              <w:top w:val="nil"/>
              <w:left w:val="single" w:sz="8" w:space="0" w:color="auto"/>
              <w:bottom w:val="single" w:sz="4" w:space="0" w:color="auto"/>
              <w:right w:val="single" w:sz="4" w:space="0" w:color="auto"/>
            </w:tcBorders>
            <w:shd w:val="clear" w:color="auto" w:fill="95B3D7" w:themeFill="accent1" w:themeFillTint="99"/>
            <w:tcMar>
              <w:top w:w="15" w:type="dxa"/>
              <w:left w:w="15" w:type="dxa"/>
              <w:bottom w:w="0" w:type="dxa"/>
              <w:right w:w="15" w:type="dxa"/>
            </w:tcMar>
          </w:tcPr>
          <w:p w14:paraId="27E39ABD"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(lei)</w:t>
            </w:r>
          </w:p>
        </w:tc>
        <w:tc>
          <w:tcPr>
            <w:tcW w:w="1146" w:type="dxa"/>
            <w:tcBorders>
              <w:top w:val="nil"/>
              <w:left w:val="nil"/>
              <w:bottom w:val="single" w:sz="4" w:space="0" w:color="auto"/>
              <w:right w:val="single" w:sz="4" w:space="0" w:color="auto"/>
            </w:tcBorders>
            <w:shd w:val="clear" w:color="auto" w:fill="95B3D7" w:themeFill="accent1" w:themeFillTint="99"/>
            <w:tcMar>
              <w:top w:w="15" w:type="dxa"/>
              <w:left w:w="15" w:type="dxa"/>
              <w:bottom w:w="0" w:type="dxa"/>
              <w:right w:w="15" w:type="dxa"/>
            </w:tcMar>
          </w:tcPr>
          <w:p w14:paraId="61B415F5"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(lei)</w:t>
            </w:r>
          </w:p>
        </w:tc>
        <w:tc>
          <w:tcPr>
            <w:tcW w:w="998" w:type="dxa"/>
            <w:tcBorders>
              <w:top w:val="nil"/>
              <w:left w:val="nil"/>
              <w:bottom w:val="single" w:sz="4" w:space="0" w:color="auto"/>
              <w:right w:val="single" w:sz="4" w:space="0" w:color="auto"/>
            </w:tcBorders>
            <w:shd w:val="clear" w:color="auto" w:fill="95B3D7" w:themeFill="accent1" w:themeFillTint="99"/>
            <w:tcMar>
              <w:top w:w="15" w:type="dxa"/>
              <w:left w:w="15" w:type="dxa"/>
              <w:bottom w:w="0" w:type="dxa"/>
              <w:right w:w="15" w:type="dxa"/>
            </w:tcMar>
          </w:tcPr>
          <w:p w14:paraId="54BB34EA"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(lei)</w:t>
            </w:r>
          </w:p>
        </w:tc>
        <w:tc>
          <w:tcPr>
            <w:tcW w:w="1037" w:type="dxa"/>
            <w:tcBorders>
              <w:top w:val="nil"/>
              <w:left w:val="nil"/>
              <w:bottom w:val="single" w:sz="4" w:space="0" w:color="auto"/>
              <w:right w:val="single" w:sz="4" w:space="0" w:color="auto"/>
            </w:tcBorders>
            <w:shd w:val="clear" w:color="auto" w:fill="95B3D7" w:themeFill="accent1" w:themeFillTint="99"/>
            <w:tcMar>
              <w:top w:w="15" w:type="dxa"/>
              <w:left w:w="15" w:type="dxa"/>
              <w:bottom w:w="0" w:type="dxa"/>
              <w:right w:w="15" w:type="dxa"/>
            </w:tcMar>
          </w:tcPr>
          <w:p w14:paraId="2CE9D7D7"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w:t>
            </w:r>
          </w:p>
        </w:tc>
        <w:tc>
          <w:tcPr>
            <w:tcW w:w="860" w:type="dxa"/>
            <w:tcBorders>
              <w:top w:val="nil"/>
              <w:left w:val="nil"/>
              <w:bottom w:val="single" w:sz="4" w:space="0" w:color="auto"/>
              <w:right w:val="single" w:sz="4" w:space="0" w:color="auto"/>
            </w:tcBorders>
            <w:shd w:val="clear" w:color="auto" w:fill="95B3D7" w:themeFill="accent1" w:themeFillTint="99"/>
            <w:tcMar>
              <w:top w:w="15" w:type="dxa"/>
              <w:left w:w="15" w:type="dxa"/>
              <w:bottom w:w="0" w:type="dxa"/>
              <w:right w:w="15" w:type="dxa"/>
            </w:tcMar>
          </w:tcPr>
          <w:p w14:paraId="220A1CFD"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(lei)</w:t>
            </w:r>
          </w:p>
        </w:tc>
        <w:tc>
          <w:tcPr>
            <w:tcW w:w="687" w:type="dxa"/>
            <w:tcBorders>
              <w:top w:val="single" w:sz="4" w:space="0" w:color="auto"/>
              <w:left w:val="nil"/>
              <w:bottom w:val="single" w:sz="4" w:space="0" w:color="auto"/>
              <w:right w:val="single" w:sz="4" w:space="0" w:color="auto"/>
            </w:tcBorders>
            <w:shd w:val="clear" w:color="auto" w:fill="95B3D7" w:themeFill="accent1" w:themeFillTint="99"/>
          </w:tcPr>
          <w:p w14:paraId="7906CD21"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w:t>
            </w:r>
          </w:p>
        </w:tc>
        <w:tc>
          <w:tcPr>
            <w:tcW w:w="858" w:type="dxa"/>
            <w:tcBorders>
              <w:top w:val="nil"/>
              <w:left w:val="single" w:sz="4" w:space="0" w:color="auto"/>
              <w:bottom w:val="single" w:sz="4" w:space="0" w:color="auto"/>
              <w:right w:val="single" w:sz="4" w:space="0" w:color="auto"/>
            </w:tcBorders>
            <w:shd w:val="clear" w:color="auto" w:fill="95B3D7" w:themeFill="accent1" w:themeFillTint="99"/>
            <w:tcMar>
              <w:top w:w="15" w:type="dxa"/>
              <w:left w:w="15" w:type="dxa"/>
              <w:bottom w:w="0" w:type="dxa"/>
              <w:right w:w="15" w:type="dxa"/>
            </w:tcMar>
          </w:tcPr>
          <w:p w14:paraId="14F8662C"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(lei)</w:t>
            </w:r>
          </w:p>
        </w:tc>
        <w:tc>
          <w:tcPr>
            <w:tcW w:w="744" w:type="dxa"/>
            <w:tcBorders>
              <w:top w:val="nil"/>
              <w:left w:val="nil"/>
              <w:bottom w:val="single" w:sz="4" w:space="0" w:color="auto"/>
              <w:right w:val="single" w:sz="4" w:space="0" w:color="auto"/>
            </w:tcBorders>
            <w:shd w:val="clear" w:color="auto" w:fill="95B3D7" w:themeFill="accent1" w:themeFillTint="99"/>
            <w:tcMar>
              <w:top w:w="15" w:type="dxa"/>
              <w:left w:w="15" w:type="dxa"/>
              <w:bottom w:w="0" w:type="dxa"/>
              <w:right w:w="15" w:type="dxa"/>
            </w:tcMar>
          </w:tcPr>
          <w:p w14:paraId="18747124"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w:t>
            </w:r>
          </w:p>
        </w:tc>
        <w:tc>
          <w:tcPr>
            <w:tcW w:w="1214" w:type="dxa"/>
            <w:tcBorders>
              <w:top w:val="nil"/>
              <w:left w:val="nil"/>
              <w:bottom w:val="single" w:sz="4" w:space="0" w:color="auto"/>
              <w:right w:val="single" w:sz="8" w:space="0" w:color="auto"/>
            </w:tcBorders>
            <w:shd w:val="clear" w:color="auto" w:fill="95B3D7" w:themeFill="accent1" w:themeFillTint="99"/>
            <w:tcMar>
              <w:top w:w="15" w:type="dxa"/>
              <w:left w:w="15" w:type="dxa"/>
              <w:bottom w:w="0" w:type="dxa"/>
              <w:right w:w="15" w:type="dxa"/>
            </w:tcMar>
          </w:tcPr>
          <w:p w14:paraId="46252CAC"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(lei)</w:t>
            </w:r>
          </w:p>
        </w:tc>
      </w:tr>
      <w:tr w:rsidR="004D28ED" w:rsidRPr="004D28ED" w14:paraId="799FCDDA" w14:textId="77777777" w:rsidTr="001C26B1">
        <w:trPr>
          <w:trHeight w:val="65"/>
        </w:trPr>
        <w:tc>
          <w:tcPr>
            <w:tcW w:w="1260" w:type="dxa"/>
            <w:tcBorders>
              <w:top w:val="nil"/>
              <w:left w:val="single" w:sz="8" w:space="0" w:color="auto"/>
              <w:bottom w:val="single" w:sz="4" w:space="0" w:color="auto"/>
              <w:right w:val="single" w:sz="4" w:space="0" w:color="auto"/>
            </w:tcBorders>
            <w:shd w:val="clear" w:color="auto" w:fill="95B3D7" w:themeFill="accent1" w:themeFillTint="99"/>
            <w:tcMar>
              <w:top w:w="15" w:type="dxa"/>
              <w:left w:w="15" w:type="dxa"/>
              <w:bottom w:w="0" w:type="dxa"/>
              <w:right w:w="15" w:type="dxa"/>
            </w:tcMar>
          </w:tcPr>
          <w:p w14:paraId="0CCC2AFC"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 xml:space="preserve">1 = </w:t>
            </w:r>
          </w:p>
          <w:p w14:paraId="0F99AAA4"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2 + 9</w:t>
            </w:r>
          </w:p>
        </w:tc>
        <w:tc>
          <w:tcPr>
            <w:tcW w:w="1146" w:type="dxa"/>
            <w:tcBorders>
              <w:top w:val="nil"/>
              <w:left w:val="nil"/>
              <w:bottom w:val="single" w:sz="4" w:space="0" w:color="auto"/>
              <w:right w:val="single" w:sz="4" w:space="0" w:color="auto"/>
            </w:tcBorders>
            <w:shd w:val="clear" w:color="auto" w:fill="95B3D7" w:themeFill="accent1" w:themeFillTint="99"/>
            <w:tcMar>
              <w:top w:w="15" w:type="dxa"/>
              <w:left w:w="15" w:type="dxa"/>
              <w:bottom w:w="0" w:type="dxa"/>
              <w:right w:w="15" w:type="dxa"/>
            </w:tcMar>
          </w:tcPr>
          <w:p w14:paraId="153405AF"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 xml:space="preserve">2 = </w:t>
            </w:r>
          </w:p>
          <w:p w14:paraId="07CAD595"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3 + 5+7</w:t>
            </w:r>
          </w:p>
        </w:tc>
        <w:tc>
          <w:tcPr>
            <w:tcW w:w="998" w:type="dxa"/>
            <w:tcBorders>
              <w:top w:val="nil"/>
              <w:left w:val="nil"/>
              <w:bottom w:val="single" w:sz="4" w:space="0" w:color="auto"/>
              <w:right w:val="single" w:sz="4" w:space="0" w:color="auto"/>
            </w:tcBorders>
            <w:shd w:val="clear" w:color="auto" w:fill="95B3D7" w:themeFill="accent1" w:themeFillTint="99"/>
            <w:tcMar>
              <w:top w:w="15" w:type="dxa"/>
              <w:left w:w="15" w:type="dxa"/>
              <w:bottom w:w="0" w:type="dxa"/>
              <w:right w:w="15" w:type="dxa"/>
            </w:tcMar>
          </w:tcPr>
          <w:p w14:paraId="0B7061CA"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3</w:t>
            </w:r>
          </w:p>
        </w:tc>
        <w:tc>
          <w:tcPr>
            <w:tcW w:w="1037" w:type="dxa"/>
            <w:tcBorders>
              <w:top w:val="nil"/>
              <w:left w:val="nil"/>
              <w:bottom w:val="single" w:sz="4" w:space="0" w:color="auto"/>
              <w:right w:val="single" w:sz="4" w:space="0" w:color="auto"/>
            </w:tcBorders>
            <w:shd w:val="clear" w:color="auto" w:fill="95B3D7" w:themeFill="accent1" w:themeFillTint="99"/>
            <w:tcMar>
              <w:top w:w="15" w:type="dxa"/>
              <w:left w:w="15" w:type="dxa"/>
              <w:bottom w:w="0" w:type="dxa"/>
              <w:right w:w="15" w:type="dxa"/>
            </w:tcMar>
          </w:tcPr>
          <w:p w14:paraId="71643FBF"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4</w:t>
            </w:r>
          </w:p>
        </w:tc>
        <w:tc>
          <w:tcPr>
            <w:tcW w:w="860" w:type="dxa"/>
            <w:tcBorders>
              <w:top w:val="nil"/>
              <w:left w:val="nil"/>
              <w:bottom w:val="single" w:sz="4" w:space="0" w:color="auto"/>
              <w:right w:val="single" w:sz="4" w:space="0" w:color="auto"/>
            </w:tcBorders>
            <w:shd w:val="clear" w:color="auto" w:fill="95B3D7" w:themeFill="accent1" w:themeFillTint="99"/>
            <w:tcMar>
              <w:top w:w="15" w:type="dxa"/>
              <w:left w:w="15" w:type="dxa"/>
              <w:bottom w:w="0" w:type="dxa"/>
              <w:right w:w="15" w:type="dxa"/>
            </w:tcMar>
          </w:tcPr>
          <w:p w14:paraId="2DEE7986"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5</w:t>
            </w:r>
          </w:p>
        </w:tc>
        <w:tc>
          <w:tcPr>
            <w:tcW w:w="687" w:type="dxa"/>
            <w:tcBorders>
              <w:top w:val="single" w:sz="4" w:space="0" w:color="auto"/>
              <w:left w:val="nil"/>
              <w:bottom w:val="single" w:sz="4" w:space="0" w:color="auto"/>
              <w:right w:val="single" w:sz="4" w:space="0" w:color="auto"/>
            </w:tcBorders>
            <w:shd w:val="clear" w:color="auto" w:fill="95B3D7" w:themeFill="accent1" w:themeFillTint="99"/>
          </w:tcPr>
          <w:p w14:paraId="30B8DC54"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6</w:t>
            </w:r>
          </w:p>
        </w:tc>
        <w:tc>
          <w:tcPr>
            <w:tcW w:w="858" w:type="dxa"/>
            <w:tcBorders>
              <w:top w:val="nil"/>
              <w:left w:val="single" w:sz="4" w:space="0" w:color="auto"/>
              <w:bottom w:val="single" w:sz="4" w:space="0" w:color="auto"/>
              <w:right w:val="single" w:sz="4" w:space="0" w:color="auto"/>
            </w:tcBorders>
            <w:shd w:val="clear" w:color="auto" w:fill="95B3D7" w:themeFill="accent1" w:themeFillTint="99"/>
            <w:tcMar>
              <w:top w:w="15" w:type="dxa"/>
              <w:left w:w="15" w:type="dxa"/>
              <w:bottom w:w="0" w:type="dxa"/>
              <w:right w:w="15" w:type="dxa"/>
            </w:tcMar>
          </w:tcPr>
          <w:p w14:paraId="3EE94367"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7</w:t>
            </w:r>
          </w:p>
        </w:tc>
        <w:tc>
          <w:tcPr>
            <w:tcW w:w="744" w:type="dxa"/>
            <w:tcBorders>
              <w:top w:val="nil"/>
              <w:left w:val="nil"/>
              <w:bottom w:val="single" w:sz="4" w:space="0" w:color="auto"/>
              <w:right w:val="single" w:sz="4" w:space="0" w:color="auto"/>
            </w:tcBorders>
            <w:shd w:val="clear" w:color="auto" w:fill="95B3D7" w:themeFill="accent1" w:themeFillTint="99"/>
            <w:tcMar>
              <w:top w:w="15" w:type="dxa"/>
              <w:left w:w="15" w:type="dxa"/>
              <w:bottom w:w="0" w:type="dxa"/>
              <w:right w:w="15" w:type="dxa"/>
            </w:tcMar>
          </w:tcPr>
          <w:p w14:paraId="15CBABCD"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8</w:t>
            </w:r>
          </w:p>
        </w:tc>
        <w:tc>
          <w:tcPr>
            <w:tcW w:w="1214" w:type="dxa"/>
            <w:tcBorders>
              <w:top w:val="nil"/>
              <w:left w:val="nil"/>
              <w:bottom w:val="single" w:sz="4" w:space="0" w:color="auto"/>
              <w:right w:val="single" w:sz="8" w:space="0" w:color="auto"/>
            </w:tcBorders>
            <w:shd w:val="clear" w:color="auto" w:fill="95B3D7" w:themeFill="accent1" w:themeFillTint="99"/>
            <w:tcMar>
              <w:top w:w="15" w:type="dxa"/>
              <w:left w:w="15" w:type="dxa"/>
              <w:bottom w:w="0" w:type="dxa"/>
              <w:right w:w="15" w:type="dxa"/>
            </w:tcMar>
          </w:tcPr>
          <w:p w14:paraId="418A81BC"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9</w:t>
            </w:r>
          </w:p>
        </w:tc>
      </w:tr>
      <w:tr w:rsidR="004D28ED" w:rsidRPr="004D28ED" w14:paraId="2C7B5178" w14:textId="77777777" w:rsidTr="00470193">
        <w:trPr>
          <w:trHeight w:val="270"/>
        </w:trPr>
        <w:tc>
          <w:tcPr>
            <w:tcW w:w="1260" w:type="dxa"/>
            <w:tcBorders>
              <w:top w:val="nil"/>
              <w:left w:val="single" w:sz="8" w:space="0" w:color="auto"/>
              <w:bottom w:val="single" w:sz="8" w:space="0" w:color="auto"/>
              <w:right w:val="single" w:sz="4" w:space="0" w:color="auto"/>
            </w:tcBorders>
            <w:noWrap/>
            <w:tcMar>
              <w:top w:w="15" w:type="dxa"/>
              <w:left w:w="15" w:type="dxa"/>
              <w:bottom w:w="0" w:type="dxa"/>
              <w:right w:w="15" w:type="dxa"/>
            </w:tcMar>
            <w:vAlign w:val="bottom"/>
          </w:tcPr>
          <w:p w14:paraId="02A92C1F" w14:textId="77777777" w:rsidR="004D28ED" w:rsidRPr="004D28ED" w:rsidRDefault="004D28ED" w:rsidP="00885577">
            <w:pPr>
              <w:spacing w:line="276" w:lineRule="auto"/>
              <w:jc w:val="center"/>
              <w:rPr>
                <w:rFonts w:ascii="Arial" w:hAnsi="Arial" w:cs="Arial"/>
                <w:sz w:val="16"/>
                <w:szCs w:val="16"/>
              </w:rPr>
            </w:pPr>
          </w:p>
        </w:tc>
        <w:tc>
          <w:tcPr>
            <w:tcW w:w="1146"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2F0E418F" w14:textId="77777777" w:rsidR="004D28ED" w:rsidRPr="004D28ED" w:rsidRDefault="004D28ED" w:rsidP="00885577">
            <w:pPr>
              <w:spacing w:line="276" w:lineRule="auto"/>
              <w:jc w:val="center"/>
              <w:rPr>
                <w:rFonts w:ascii="Arial" w:hAnsi="Arial" w:cs="Arial"/>
                <w:sz w:val="16"/>
                <w:szCs w:val="16"/>
              </w:rPr>
            </w:pPr>
          </w:p>
        </w:tc>
        <w:tc>
          <w:tcPr>
            <w:tcW w:w="998"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0F5C971" w14:textId="77777777" w:rsidR="004D28ED" w:rsidRPr="004D28ED" w:rsidRDefault="004D28ED" w:rsidP="00885577">
            <w:pPr>
              <w:spacing w:line="276" w:lineRule="auto"/>
              <w:jc w:val="center"/>
              <w:rPr>
                <w:rFonts w:ascii="Arial" w:hAnsi="Arial" w:cs="Arial"/>
                <w:sz w:val="16"/>
                <w:szCs w:val="16"/>
              </w:rPr>
            </w:pPr>
          </w:p>
        </w:tc>
        <w:tc>
          <w:tcPr>
            <w:tcW w:w="103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003DD144" w14:textId="77777777" w:rsidR="004D28ED" w:rsidRPr="004D28ED" w:rsidRDefault="004D28ED" w:rsidP="00885577">
            <w:pPr>
              <w:spacing w:line="276" w:lineRule="auto"/>
              <w:jc w:val="center"/>
              <w:rPr>
                <w:rFonts w:ascii="Arial" w:hAnsi="Arial" w:cs="Arial"/>
                <w:sz w:val="16"/>
                <w:szCs w:val="16"/>
              </w:rPr>
            </w:pPr>
          </w:p>
        </w:tc>
        <w:tc>
          <w:tcPr>
            <w:tcW w:w="86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E91CFAE" w14:textId="77777777" w:rsidR="004D28ED" w:rsidRPr="004D28ED" w:rsidRDefault="004D28ED" w:rsidP="00885577">
            <w:pPr>
              <w:spacing w:line="276" w:lineRule="auto"/>
              <w:jc w:val="center"/>
              <w:rPr>
                <w:rFonts w:ascii="Arial" w:hAnsi="Arial" w:cs="Arial"/>
                <w:sz w:val="16"/>
                <w:szCs w:val="16"/>
              </w:rPr>
            </w:pPr>
          </w:p>
        </w:tc>
        <w:tc>
          <w:tcPr>
            <w:tcW w:w="687" w:type="dxa"/>
            <w:tcBorders>
              <w:top w:val="single" w:sz="4" w:space="0" w:color="auto"/>
              <w:left w:val="nil"/>
              <w:bottom w:val="single" w:sz="8" w:space="0" w:color="auto"/>
              <w:right w:val="single" w:sz="4" w:space="0" w:color="auto"/>
            </w:tcBorders>
          </w:tcPr>
          <w:p w14:paraId="1AD925F9" w14:textId="77777777" w:rsidR="004D28ED" w:rsidRPr="004D28ED" w:rsidRDefault="004D28ED" w:rsidP="00885577">
            <w:pPr>
              <w:spacing w:line="276" w:lineRule="auto"/>
              <w:jc w:val="center"/>
              <w:rPr>
                <w:rFonts w:ascii="Arial" w:hAnsi="Arial" w:cs="Arial"/>
                <w:sz w:val="16"/>
                <w:szCs w:val="16"/>
              </w:rPr>
            </w:pPr>
          </w:p>
        </w:tc>
        <w:tc>
          <w:tcPr>
            <w:tcW w:w="858" w:type="dxa"/>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14:paraId="17928891" w14:textId="77777777" w:rsidR="004D28ED" w:rsidRPr="004D28ED" w:rsidRDefault="004D28ED" w:rsidP="00885577">
            <w:pPr>
              <w:spacing w:line="276" w:lineRule="auto"/>
              <w:jc w:val="center"/>
              <w:rPr>
                <w:rFonts w:ascii="Arial" w:hAnsi="Arial" w:cs="Arial"/>
                <w:sz w:val="16"/>
                <w:szCs w:val="16"/>
              </w:rPr>
            </w:pPr>
          </w:p>
        </w:tc>
        <w:tc>
          <w:tcPr>
            <w:tcW w:w="744"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6B8DE49C" w14:textId="77777777" w:rsidR="004D28ED" w:rsidRPr="004D28ED" w:rsidRDefault="004D28ED" w:rsidP="00885577">
            <w:pPr>
              <w:spacing w:line="276" w:lineRule="auto"/>
              <w:jc w:val="center"/>
              <w:rPr>
                <w:rFonts w:ascii="Arial" w:hAnsi="Arial" w:cs="Arial"/>
                <w:sz w:val="16"/>
                <w:szCs w:val="16"/>
              </w:rPr>
            </w:pPr>
          </w:p>
        </w:tc>
        <w:tc>
          <w:tcPr>
            <w:tcW w:w="1214" w:type="dxa"/>
            <w:tcBorders>
              <w:top w:val="nil"/>
              <w:left w:val="nil"/>
              <w:bottom w:val="single" w:sz="8" w:space="0" w:color="auto"/>
              <w:right w:val="single" w:sz="8" w:space="0" w:color="auto"/>
            </w:tcBorders>
            <w:noWrap/>
            <w:tcMar>
              <w:top w:w="15" w:type="dxa"/>
              <w:left w:w="15" w:type="dxa"/>
              <w:bottom w:w="0" w:type="dxa"/>
              <w:right w:w="15" w:type="dxa"/>
            </w:tcMar>
            <w:vAlign w:val="bottom"/>
          </w:tcPr>
          <w:p w14:paraId="3D882EE1" w14:textId="77777777" w:rsidR="004D28ED" w:rsidRPr="004D28ED" w:rsidRDefault="004D28ED" w:rsidP="00885577">
            <w:pPr>
              <w:spacing w:line="276" w:lineRule="auto"/>
              <w:jc w:val="center"/>
              <w:rPr>
                <w:rFonts w:ascii="Arial" w:hAnsi="Arial" w:cs="Arial"/>
                <w:sz w:val="16"/>
                <w:szCs w:val="16"/>
              </w:rPr>
            </w:pPr>
          </w:p>
        </w:tc>
      </w:tr>
    </w:tbl>
    <w:p w14:paraId="11F1395F" w14:textId="77777777" w:rsidR="004D28ED" w:rsidRPr="004D28ED" w:rsidRDefault="004D28ED" w:rsidP="004D28ED">
      <w:pPr>
        <w:pStyle w:val="BodyText"/>
        <w:spacing w:before="120"/>
        <w:contextualSpacing/>
        <w:rPr>
          <w:rFonts w:ascii="Arial" w:hAnsi="Arial" w:cs="Arial"/>
          <w:sz w:val="16"/>
          <w:szCs w:val="16"/>
          <w:highlight w:val="yellow"/>
        </w:rPr>
      </w:pPr>
    </w:p>
    <w:p w14:paraId="6E329DA4" w14:textId="77777777" w:rsidR="004D28ED" w:rsidRPr="00C21554" w:rsidRDefault="004D28ED" w:rsidP="004D28ED">
      <w:pPr>
        <w:pStyle w:val="BodyText"/>
        <w:spacing w:before="120"/>
        <w:contextualSpacing/>
        <w:rPr>
          <w:rFonts w:ascii="Arial" w:hAnsi="Arial" w:cs="Arial"/>
          <w:szCs w:val="22"/>
        </w:rPr>
      </w:pPr>
      <w:r w:rsidRPr="00C21554">
        <w:rPr>
          <w:rFonts w:ascii="Arial" w:hAnsi="Arial" w:cs="Arial"/>
          <w:szCs w:val="22"/>
        </w:rPr>
        <w:t>(pentru proiecte generatoare de venituri)</w:t>
      </w:r>
    </w:p>
    <w:p w14:paraId="26D69C42" w14:textId="77777777" w:rsidR="004D28ED" w:rsidRPr="004D28ED" w:rsidRDefault="004D28ED" w:rsidP="004D28ED">
      <w:pPr>
        <w:pStyle w:val="BodyText"/>
        <w:spacing w:before="120"/>
        <w:contextualSpacing/>
        <w:rPr>
          <w:rFonts w:ascii="Arial" w:hAnsi="Arial" w:cs="Arial"/>
          <w:sz w:val="16"/>
          <w:szCs w:val="16"/>
          <w:highlight w:val="yellow"/>
        </w:rPr>
      </w:pPr>
    </w:p>
    <w:tbl>
      <w:tblPr>
        <w:tblW w:w="880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20" w:firstRow="1" w:lastRow="0" w:firstColumn="0" w:lastColumn="0" w:noHBand="0" w:noVBand="0"/>
      </w:tblPr>
      <w:tblGrid>
        <w:gridCol w:w="814"/>
        <w:gridCol w:w="741"/>
        <w:gridCol w:w="535"/>
        <w:gridCol w:w="537"/>
        <w:gridCol w:w="535"/>
        <w:gridCol w:w="537"/>
        <w:gridCol w:w="370"/>
        <w:gridCol w:w="1227"/>
        <w:gridCol w:w="462"/>
        <w:gridCol w:w="640"/>
        <w:gridCol w:w="554"/>
        <w:gridCol w:w="555"/>
        <w:gridCol w:w="482"/>
        <w:gridCol w:w="815"/>
      </w:tblGrid>
      <w:tr w:rsidR="004D28ED" w:rsidRPr="004D28ED" w14:paraId="71950B00" w14:textId="77777777" w:rsidTr="001C26B1">
        <w:trPr>
          <w:trHeight w:val="1286"/>
        </w:trPr>
        <w:tc>
          <w:tcPr>
            <w:tcW w:w="814" w:type="dxa"/>
            <w:shd w:val="clear" w:color="auto" w:fill="95B3D7" w:themeFill="accent1" w:themeFillTint="99"/>
            <w:tcMar>
              <w:top w:w="0" w:type="dxa"/>
              <w:left w:w="15" w:type="dxa"/>
              <w:bottom w:w="0" w:type="dxa"/>
              <w:right w:w="15" w:type="dxa"/>
            </w:tcMar>
          </w:tcPr>
          <w:p w14:paraId="1235573D" w14:textId="4FBA0C48" w:rsidR="004D28ED" w:rsidRPr="004D28ED" w:rsidRDefault="004D28ED" w:rsidP="00470193">
            <w:pPr>
              <w:spacing w:line="276" w:lineRule="auto"/>
              <w:jc w:val="center"/>
              <w:rPr>
                <w:rFonts w:ascii="Arial" w:hAnsi="Arial" w:cs="Arial"/>
                <w:sz w:val="16"/>
                <w:szCs w:val="16"/>
              </w:rPr>
            </w:pPr>
            <w:r w:rsidRPr="004D28ED">
              <w:rPr>
                <w:rFonts w:ascii="Arial" w:hAnsi="Arial" w:cs="Arial"/>
                <w:sz w:val="16"/>
                <w:szCs w:val="16"/>
              </w:rPr>
              <w:t xml:space="preserve">Valoarea totală  </w:t>
            </w:r>
          </w:p>
        </w:tc>
        <w:tc>
          <w:tcPr>
            <w:tcW w:w="741" w:type="dxa"/>
            <w:shd w:val="clear" w:color="auto" w:fill="95B3D7" w:themeFill="accent1" w:themeFillTint="99"/>
            <w:tcMar>
              <w:top w:w="15" w:type="dxa"/>
              <w:left w:w="15" w:type="dxa"/>
              <w:bottom w:w="0" w:type="dxa"/>
              <w:right w:w="15" w:type="dxa"/>
            </w:tcMar>
          </w:tcPr>
          <w:p w14:paraId="236068AC" w14:textId="5F54AF80" w:rsidR="004D28ED" w:rsidRPr="004D28ED" w:rsidRDefault="004D28ED" w:rsidP="00470193">
            <w:pPr>
              <w:spacing w:line="276" w:lineRule="auto"/>
              <w:jc w:val="center"/>
              <w:rPr>
                <w:rFonts w:ascii="Arial" w:hAnsi="Arial" w:cs="Arial"/>
                <w:sz w:val="16"/>
                <w:szCs w:val="16"/>
              </w:rPr>
            </w:pPr>
            <w:r w:rsidRPr="004D28ED">
              <w:rPr>
                <w:rFonts w:ascii="Arial" w:hAnsi="Arial" w:cs="Arial"/>
                <w:sz w:val="16"/>
                <w:szCs w:val="16"/>
              </w:rPr>
              <w:t>Valoarea totală eligibilă</w:t>
            </w:r>
          </w:p>
        </w:tc>
        <w:tc>
          <w:tcPr>
            <w:tcW w:w="1072" w:type="dxa"/>
            <w:gridSpan w:val="2"/>
            <w:shd w:val="clear" w:color="auto" w:fill="95B3D7" w:themeFill="accent1" w:themeFillTint="99"/>
          </w:tcPr>
          <w:p w14:paraId="449C5A16"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Valoarea veniturilor nete generate</w:t>
            </w:r>
          </w:p>
        </w:tc>
        <w:tc>
          <w:tcPr>
            <w:tcW w:w="1442" w:type="dxa"/>
            <w:gridSpan w:val="3"/>
            <w:shd w:val="clear" w:color="auto" w:fill="95B3D7" w:themeFill="accent1" w:themeFillTint="99"/>
          </w:tcPr>
          <w:p w14:paraId="3D38E266"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Valoarea necesară de finanțare</w:t>
            </w:r>
          </w:p>
        </w:tc>
        <w:tc>
          <w:tcPr>
            <w:tcW w:w="1689" w:type="dxa"/>
            <w:gridSpan w:val="2"/>
            <w:shd w:val="clear" w:color="auto" w:fill="95B3D7" w:themeFill="accent1" w:themeFillTint="99"/>
            <w:tcMar>
              <w:top w:w="15" w:type="dxa"/>
              <w:left w:w="15" w:type="dxa"/>
              <w:bottom w:w="0" w:type="dxa"/>
              <w:right w:w="15" w:type="dxa"/>
            </w:tcMar>
          </w:tcPr>
          <w:p w14:paraId="4A5225D1" w14:textId="6FAB20BB" w:rsidR="004D28ED" w:rsidRPr="004D28ED" w:rsidRDefault="004D28ED" w:rsidP="00BE67B6">
            <w:pPr>
              <w:spacing w:line="276" w:lineRule="auto"/>
              <w:jc w:val="center"/>
              <w:rPr>
                <w:rFonts w:ascii="Arial" w:hAnsi="Arial" w:cs="Arial"/>
                <w:sz w:val="16"/>
                <w:szCs w:val="16"/>
              </w:rPr>
            </w:pPr>
            <w:r w:rsidRPr="004D28ED">
              <w:rPr>
                <w:rFonts w:ascii="Arial" w:hAnsi="Arial" w:cs="Arial"/>
                <w:sz w:val="16"/>
                <w:szCs w:val="16"/>
              </w:rPr>
              <w:t>Valoarea eligibilă nerambursabilă din  FE</w:t>
            </w:r>
            <w:r w:rsidR="00BE67B6">
              <w:rPr>
                <w:rFonts w:ascii="Arial" w:hAnsi="Arial" w:cs="Arial"/>
                <w:sz w:val="16"/>
                <w:szCs w:val="16"/>
              </w:rPr>
              <w:t>PAM</w:t>
            </w:r>
          </w:p>
        </w:tc>
        <w:tc>
          <w:tcPr>
            <w:tcW w:w="1194" w:type="dxa"/>
            <w:gridSpan w:val="2"/>
            <w:shd w:val="clear" w:color="auto" w:fill="95B3D7" w:themeFill="accent1" w:themeFillTint="99"/>
            <w:tcMar>
              <w:top w:w="15" w:type="dxa"/>
              <w:left w:w="15" w:type="dxa"/>
              <w:bottom w:w="0" w:type="dxa"/>
              <w:right w:w="15" w:type="dxa"/>
            </w:tcMar>
          </w:tcPr>
          <w:p w14:paraId="4C8196B2" w14:textId="13E03707" w:rsidR="004D28ED" w:rsidRPr="004D28ED" w:rsidRDefault="004D28ED" w:rsidP="00684B71">
            <w:pPr>
              <w:spacing w:line="276" w:lineRule="auto"/>
              <w:jc w:val="center"/>
              <w:rPr>
                <w:rFonts w:ascii="Arial" w:hAnsi="Arial" w:cs="Arial"/>
                <w:sz w:val="16"/>
                <w:szCs w:val="16"/>
              </w:rPr>
            </w:pPr>
            <w:r w:rsidRPr="004D28ED">
              <w:rPr>
                <w:rFonts w:ascii="Arial" w:hAnsi="Arial" w:cs="Arial"/>
                <w:sz w:val="16"/>
                <w:szCs w:val="16"/>
              </w:rPr>
              <w:t>Valoarea eligibilă nerambursabilă din bugetul naţional</w:t>
            </w:r>
          </w:p>
        </w:tc>
        <w:tc>
          <w:tcPr>
            <w:tcW w:w="1037" w:type="dxa"/>
            <w:gridSpan w:val="2"/>
            <w:shd w:val="clear" w:color="auto" w:fill="95B3D7" w:themeFill="accent1" w:themeFillTint="99"/>
            <w:tcMar>
              <w:top w:w="15" w:type="dxa"/>
              <w:left w:w="15" w:type="dxa"/>
              <w:bottom w:w="0" w:type="dxa"/>
              <w:right w:w="15" w:type="dxa"/>
            </w:tcMar>
          </w:tcPr>
          <w:p w14:paraId="227F075A" w14:textId="569E39B7" w:rsidR="004D28ED" w:rsidRPr="004D28ED" w:rsidRDefault="004D28ED" w:rsidP="00684B71">
            <w:pPr>
              <w:spacing w:line="276" w:lineRule="auto"/>
              <w:jc w:val="center"/>
              <w:rPr>
                <w:rFonts w:ascii="Arial" w:hAnsi="Arial" w:cs="Arial"/>
                <w:sz w:val="16"/>
                <w:szCs w:val="16"/>
              </w:rPr>
            </w:pPr>
            <w:r w:rsidRPr="004D28ED">
              <w:rPr>
                <w:rFonts w:ascii="Arial" w:hAnsi="Arial" w:cs="Arial"/>
                <w:sz w:val="16"/>
                <w:szCs w:val="16"/>
              </w:rPr>
              <w:t>Valoarea cofinanţarii eligibile a Beneficiarului</w:t>
            </w:r>
          </w:p>
        </w:tc>
        <w:tc>
          <w:tcPr>
            <w:tcW w:w="815" w:type="dxa"/>
            <w:shd w:val="clear" w:color="auto" w:fill="95B3D7" w:themeFill="accent1" w:themeFillTint="99"/>
            <w:tcMar>
              <w:top w:w="15" w:type="dxa"/>
              <w:left w:w="15" w:type="dxa"/>
              <w:bottom w:w="0" w:type="dxa"/>
              <w:right w:w="15" w:type="dxa"/>
            </w:tcMar>
          </w:tcPr>
          <w:p w14:paraId="7E49D59E" w14:textId="0F18FBB3" w:rsidR="004D28ED" w:rsidRPr="004D28ED" w:rsidRDefault="004D28ED" w:rsidP="00684B71">
            <w:pPr>
              <w:spacing w:line="276" w:lineRule="auto"/>
              <w:jc w:val="center"/>
              <w:rPr>
                <w:rFonts w:ascii="Arial" w:hAnsi="Arial" w:cs="Arial"/>
                <w:sz w:val="16"/>
                <w:szCs w:val="16"/>
              </w:rPr>
            </w:pPr>
            <w:r w:rsidRPr="004D28ED">
              <w:rPr>
                <w:rFonts w:ascii="Arial" w:hAnsi="Arial" w:cs="Arial"/>
                <w:sz w:val="16"/>
                <w:szCs w:val="16"/>
              </w:rPr>
              <w:t xml:space="preserve">Valoarea neeligibilă inclusiv TVA </w:t>
            </w:r>
          </w:p>
        </w:tc>
      </w:tr>
      <w:tr w:rsidR="004D28ED" w:rsidRPr="004D28ED" w14:paraId="19BF80DE" w14:textId="77777777" w:rsidTr="001C26B1">
        <w:trPr>
          <w:trHeight w:val="257"/>
        </w:trPr>
        <w:tc>
          <w:tcPr>
            <w:tcW w:w="814" w:type="dxa"/>
            <w:shd w:val="clear" w:color="auto" w:fill="95B3D7" w:themeFill="accent1" w:themeFillTint="99"/>
            <w:tcMar>
              <w:top w:w="15" w:type="dxa"/>
              <w:left w:w="15" w:type="dxa"/>
              <w:bottom w:w="0" w:type="dxa"/>
              <w:right w:w="15" w:type="dxa"/>
            </w:tcMar>
          </w:tcPr>
          <w:p w14:paraId="7DD401E5"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(lei)</w:t>
            </w:r>
          </w:p>
        </w:tc>
        <w:tc>
          <w:tcPr>
            <w:tcW w:w="741" w:type="dxa"/>
            <w:shd w:val="clear" w:color="auto" w:fill="95B3D7" w:themeFill="accent1" w:themeFillTint="99"/>
            <w:tcMar>
              <w:top w:w="15" w:type="dxa"/>
              <w:left w:w="15" w:type="dxa"/>
              <w:bottom w:w="0" w:type="dxa"/>
              <w:right w:w="15" w:type="dxa"/>
            </w:tcMar>
          </w:tcPr>
          <w:p w14:paraId="4959BAFB"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(lei)</w:t>
            </w:r>
          </w:p>
        </w:tc>
        <w:tc>
          <w:tcPr>
            <w:tcW w:w="535" w:type="dxa"/>
            <w:tcBorders>
              <w:right w:val="single" w:sz="4" w:space="0" w:color="auto"/>
            </w:tcBorders>
            <w:shd w:val="clear" w:color="auto" w:fill="95B3D7" w:themeFill="accent1" w:themeFillTint="99"/>
          </w:tcPr>
          <w:p w14:paraId="126714B7"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(lei)</w:t>
            </w:r>
          </w:p>
        </w:tc>
        <w:tc>
          <w:tcPr>
            <w:tcW w:w="537" w:type="dxa"/>
            <w:tcBorders>
              <w:left w:val="single" w:sz="4" w:space="0" w:color="auto"/>
            </w:tcBorders>
            <w:shd w:val="clear" w:color="auto" w:fill="95B3D7" w:themeFill="accent1" w:themeFillTint="99"/>
          </w:tcPr>
          <w:p w14:paraId="179268AE"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w:t>
            </w:r>
          </w:p>
        </w:tc>
        <w:tc>
          <w:tcPr>
            <w:tcW w:w="1072" w:type="dxa"/>
            <w:gridSpan w:val="2"/>
            <w:shd w:val="clear" w:color="auto" w:fill="95B3D7" w:themeFill="accent1" w:themeFillTint="99"/>
          </w:tcPr>
          <w:p w14:paraId="66C69787"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(lei)</w:t>
            </w:r>
          </w:p>
        </w:tc>
        <w:tc>
          <w:tcPr>
            <w:tcW w:w="370" w:type="dxa"/>
            <w:shd w:val="clear" w:color="auto" w:fill="95B3D7" w:themeFill="accent1" w:themeFillTint="99"/>
          </w:tcPr>
          <w:p w14:paraId="6BAFF859"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w:t>
            </w:r>
          </w:p>
        </w:tc>
        <w:tc>
          <w:tcPr>
            <w:tcW w:w="1227" w:type="dxa"/>
            <w:shd w:val="clear" w:color="auto" w:fill="95B3D7" w:themeFill="accent1" w:themeFillTint="99"/>
            <w:tcMar>
              <w:top w:w="15" w:type="dxa"/>
              <w:left w:w="15" w:type="dxa"/>
              <w:bottom w:w="0" w:type="dxa"/>
              <w:right w:w="15" w:type="dxa"/>
            </w:tcMar>
          </w:tcPr>
          <w:p w14:paraId="58D75429"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(lei)</w:t>
            </w:r>
          </w:p>
        </w:tc>
        <w:tc>
          <w:tcPr>
            <w:tcW w:w="462" w:type="dxa"/>
            <w:shd w:val="clear" w:color="auto" w:fill="95B3D7" w:themeFill="accent1" w:themeFillTint="99"/>
            <w:tcMar>
              <w:top w:w="15" w:type="dxa"/>
              <w:left w:w="15" w:type="dxa"/>
              <w:bottom w:w="0" w:type="dxa"/>
              <w:right w:w="15" w:type="dxa"/>
            </w:tcMar>
          </w:tcPr>
          <w:p w14:paraId="57C47D0A"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w:t>
            </w:r>
          </w:p>
        </w:tc>
        <w:tc>
          <w:tcPr>
            <w:tcW w:w="640" w:type="dxa"/>
            <w:shd w:val="clear" w:color="auto" w:fill="95B3D7" w:themeFill="accent1" w:themeFillTint="99"/>
            <w:tcMar>
              <w:top w:w="15" w:type="dxa"/>
              <w:left w:w="15" w:type="dxa"/>
              <w:bottom w:w="0" w:type="dxa"/>
              <w:right w:w="15" w:type="dxa"/>
            </w:tcMar>
          </w:tcPr>
          <w:p w14:paraId="27FDC1CD"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(lei)</w:t>
            </w:r>
          </w:p>
        </w:tc>
        <w:tc>
          <w:tcPr>
            <w:tcW w:w="554" w:type="dxa"/>
            <w:shd w:val="clear" w:color="auto" w:fill="95B3D7" w:themeFill="accent1" w:themeFillTint="99"/>
          </w:tcPr>
          <w:p w14:paraId="4D008ECB"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w:t>
            </w:r>
          </w:p>
        </w:tc>
        <w:tc>
          <w:tcPr>
            <w:tcW w:w="555" w:type="dxa"/>
            <w:shd w:val="clear" w:color="auto" w:fill="95B3D7" w:themeFill="accent1" w:themeFillTint="99"/>
            <w:tcMar>
              <w:top w:w="15" w:type="dxa"/>
              <w:left w:w="15" w:type="dxa"/>
              <w:bottom w:w="0" w:type="dxa"/>
              <w:right w:w="15" w:type="dxa"/>
            </w:tcMar>
          </w:tcPr>
          <w:p w14:paraId="2972D9DD"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(lei)</w:t>
            </w:r>
          </w:p>
        </w:tc>
        <w:tc>
          <w:tcPr>
            <w:tcW w:w="482" w:type="dxa"/>
            <w:shd w:val="clear" w:color="auto" w:fill="95B3D7" w:themeFill="accent1" w:themeFillTint="99"/>
            <w:tcMar>
              <w:top w:w="15" w:type="dxa"/>
              <w:left w:w="15" w:type="dxa"/>
              <w:bottom w:w="0" w:type="dxa"/>
              <w:right w:w="15" w:type="dxa"/>
            </w:tcMar>
          </w:tcPr>
          <w:p w14:paraId="361CBE24"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w:t>
            </w:r>
          </w:p>
        </w:tc>
        <w:tc>
          <w:tcPr>
            <w:tcW w:w="815" w:type="dxa"/>
            <w:shd w:val="clear" w:color="auto" w:fill="95B3D7" w:themeFill="accent1" w:themeFillTint="99"/>
            <w:tcMar>
              <w:top w:w="15" w:type="dxa"/>
              <w:left w:w="15" w:type="dxa"/>
              <w:bottom w:w="0" w:type="dxa"/>
              <w:right w:w="15" w:type="dxa"/>
            </w:tcMar>
          </w:tcPr>
          <w:p w14:paraId="07B7302A"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(lei)</w:t>
            </w:r>
          </w:p>
        </w:tc>
      </w:tr>
      <w:tr w:rsidR="004D28ED" w:rsidRPr="004D28ED" w14:paraId="56708330" w14:textId="77777777" w:rsidTr="001C26B1">
        <w:trPr>
          <w:trHeight w:val="66"/>
        </w:trPr>
        <w:tc>
          <w:tcPr>
            <w:tcW w:w="814" w:type="dxa"/>
            <w:shd w:val="clear" w:color="auto" w:fill="95B3D7" w:themeFill="accent1" w:themeFillTint="99"/>
            <w:tcMar>
              <w:top w:w="15" w:type="dxa"/>
              <w:left w:w="15" w:type="dxa"/>
              <w:bottom w:w="0" w:type="dxa"/>
              <w:right w:w="15" w:type="dxa"/>
            </w:tcMar>
          </w:tcPr>
          <w:p w14:paraId="62BF94AC"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 xml:space="preserve">1 = </w:t>
            </w:r>
          </w:p>
          <w:p w14:paraId="6AB76405"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2 + 9</w:t>
            </w:r>
          </w:p>
        </w:tc>
        <w:tc>
          <w:tcPr>
            <w:tcW w:w="741" w:type="dxa"/>
            <w:tcBorders>
              <w:top w:val="nil"/>
              <w:left w:val="nil"/>
              <w:bottom w:val="single" w:sz="4" w:space="0" w:color="auto"/>
              <w:right w:val="single" w:sz="4" w:space="0" w:color="auto"/>
            </w:tcBorders>
            <w:shd w:val="clear" w:color="auto" w:fill="95B3D7" w:themeFill="accent1" w:themeFillTint="99"/>
            <w:tcMar>
              <w:top w:w="15" w:type="dxa"/>
              <w:left w:w="15" w:type="dxa"/>
              <w:bottom w:w="0" w:type="dxa"/>
              <w:right w:w="15" w:type="dxa"/>
            </w:tcMar>
          </w:tcPr>
          <w:p w14:paraId="18851658"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 xml:space="preserve">2 = </w:t>
            </w:r>
          </w:p>
          <w:p w14:paraId="44B6F17B"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3 + 5+11</w:t>
            </w:r>
          </w:p>
        </w:tc>
        <w:tc>
          <w:tcPr>
            <w:tcW w:w="535" w:type="dxa"/>
            <w:tcBorders>
              <w:top w:val="nil"/>
              <w:left w:val="nil"/>
              <w:bottom w:val="single" w:sz="4" w:space="0" w:color="auto"/>
              <w:right w:val="single" w:sz="4" w:space="0" w:color="auto"/>
            </w:tcBorders>
            <w:shd w:val="clear" w:color="auto" w:fill="95B3D7" w:themeFill="accent1" w:themeFillTint="99"/>
          </w:tcPr>
          <w:p w14:paraId="395AC869"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3</w:t>
            </w:r>
          </w:p>
        </w:tc>
        <w:tc>
          <w:tcPr>
            <w:tcW w:w="537" w:type="dxa"/>
            <w:tcBorders>
              <w:top w:val="nil"/>
              <w:left w:val="nil"/>
              <w:bottom w:val="single" w:sz="4" w:space="0" w:color="auto"/>
              <w:right w:val="single" w:sz="4" w:space="0" w:color="auto"/>
            </w:tcBorders>
            <w:shd w:val="clear" w:color="auto" w:fill="95B3D7" w:themeFill="accent1" w:themeFillTint="99"/>
          </w:tcPr>
          <w:p w14:paraId="6AC73DFB"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4</w:t>
            </w:r>
          </w:p>
        </w:tc>
        <w:tc>
          <w:tcPr>
            <w:tcW w:w="535" w:type="dxa"/>
            <w:tcBorders>
              <w:top w:val="nil"/>
              <w:left w:val="nil"/>
              <w:bottom w:val="single" w:sz="4" w:space="0" w:color="auto"/>
              <w:right w:val="nil"/>
            </w:tcBorders>
            <w:shd w:val="clear" w:color="auto" w:fill="95B3D7" w:themeFill="accent1" w:themeFillTint="99"/>
          </w:tcPr>
          <w:p w14:paraId="700B43E1" w14:textId="536FBA8F" w:rsidR="004D28ED" w:rsidRPr="004D28ED" w:rsidRDefault="004D28ED" w:rsidP="001C26B1">
            <w:pPr>
              <w:spacing w:line="276" w:lineRule="auto"/>
              <w:jc w:val="center"/>
              <w:rPr>
                <w:rFonts w:ascii="Arial" w:hAnsi="Arial" w:cs="Arial"/>
                <w:sz w:val="16"/>
                <w:szCs w:val="16"/>
              </w:rPr>
            </w:pPr>
            <w:r w:rsidRPr="004D28ED">
              <w:rPr>
                <w:rFonts w:ascii="Arial" w:hAnsi="Arial" w:cs="Arial"/>
                <w:sz w:val="16"/>
                <w:szCs w:val="16"/>
              </w:rPr>
              <w:t>5=</w:t>
            </w:r>
            <w:r w:rsidR="001C26B1">
              <w:rPr>
                <w:rFonts w:ascii="Arial" w:hAnsi="Arial" w:cs="Arial"/>
                <w:sz w:val="16"/>
                <w:szCs w:val="16"/>
              </w:rPr>
              <w:t xml:space="preserve"> </w:t>
            </w:r>
            <w:r w:rsidRPr="004D28ED">
              <w:rPr>
                <w:rFonts w:ascii="Arial" w:hAnsi="Arial" w:cs="Arial"/>
                <w:sz w:val="16"/>
                <w:szCs w:val="16"/>
              </w:rPr>
              <w:t>2-3</w:t>
            </w:r>
          </w:p>
        </w:tc>
        <w:tc>
          <w:tcPr>
            <w:tcW w:w="537" w:type="dxa"/>
            <w:tcBorders>
              <w:top w:val="nil"/>
              <w:left w:val="nil"/>
              <w:bottom w:val="single" w:sz="4" w:space="0" w:color="auto"/>
              <w:right w:val="single" w:sz="4" w:space="0" w:color="auto"/>
            </w:tcBorders>
            <w:shd w:val="clear" w:color="auto" w:fill="95B3D7" w:themeFill="accent1" w:themeFillTint="99"/>
          </w:tcPr>
          <w:p w14:paraId="7B381156" w14:textId="77777777" w:rsidR="004D28ED" w:rsidRPr="004D28ED" w:rsidRDefault="004D28ED" w:rsidP="00885577">
            <w:pPr>
              <w:spacing w:line="276" w:lineRule="auto"/>
              <w:rPr>
                <w:rFonts w:ascii="Arial" w:hAnsi="Arial" w:cs="Arial"/>
                <w:sz w:val="16"/>
                <w:szCs w:val="16"/>
              </w:rPr>
            </w:pPr>
          </w:p>
        </w:tc>
        <w:tc>
          <w:tcPr>
            <w:tcW w:w="370" w:type="dxa"/>
            <w:tcBorders>
              <w:top w:val="nil"/>
              <w:left w:val="single" w:sz="4" w:space="0" w:color="auto"/>
              <w:bottom w:val="single" w:sz="4" w:space="0" w:color="auto"/>
              <w:right w:val="single" w:sz="4" w:space="0" w:color="auto"/>
            </w:tcBorders>
            <w:shd w:val="clear" w:color="auto" w:fill="95B3D7" w:themeFill="accent1" w:themeFillTint="99"/>
          </w:tcPr>
          <w:p w14:paraId="30FE0129"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6</w:t>
            </w:r>
          </w:p>
        </w:tc>
        <w:tc>
          <w:tcPr>
            <w:tcW w:w="1227" w:type="dxa"/>
            <w:tcBorders>
              <w:top w:val="nil"/>
              <w:left w:val="single" w:sz="4" w:space="0" w:color="auto"/>
              <w:bottom w:val="single" w:sz="4" w:space="0" w:color="auto"/>
              <w:right w:val="single" w:sz="4" w:space="0" w:color="auto"/>
            </w:tcBorders>
            <w:shd w:val="clear" w:color="auto" w:fill="95B3D7" w:themeFill="accent1" w:themeFillTint="99"/>
            <w:tcMar>
              <w:top w:w="15" w:type="dxa"/>
              <w:left w:w="15" w:type="dxa"/>
              <w:bottom w:w="0" w:type="dxa"/>
              <w:right w:w="15" w:type="dxa"/>
            </w:tcMar>
          </w:tcPr>
          <w:p w14:paraId="1B7F518C"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7=</w:t>
            </w:r>
          </w:p>
          <w:p w14:paraId="7E681E8E"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8*5</w:t>
            </w:r>
          </w:p>
        </w:tc>
        <w:tc>
          <w:tcPr>
            <w:tcW w:w="462" w:type="dxa"/>
            <w:tcBorders>
              <w:top w:val="single" w:sz="4" w:space="0" w:color="auto"/>
              <w:left w:val="nil"/>
              <w:bottom w:val="single" w:sz="4" w:space="0" w:color="auto"/>
              <w:right w:val="single" w:sz="4" w:space="0" w:color="auto"/>
            </w:tcBorders>
            <w:shd w:val="clear" w:color="auto" w:fill="95B3D7" w:themeFill="accent1" w:themeFillTint="99"/>
            <w:tcMar>
              <w:top w:w="15" w:type="dxa"/>
              <w:left w:w="15" w:type="dxa"/>
              <w:bottom w:w="0" w:type="dxa"/>
              <w:right w:w="15" w:type="dxa"/>
            </w:tcMar>
          </w:tcPr>
          <w:p w14:paraId="7B691E5A"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8</w:t>
            </w:r>
          </w:p>
        </w:tc>
        <w:tc>
          <w:tcPr>
            <w:tcW w:w="640" w:type="dxa"/>
            <w:tcBorders>
              <w:top w:val="nil"/>
              <w:left w:val="single" w:sz="4" w:space="0" w:color="auto"/>
              <w:bottom w:val="single" w:sz="4" w:space="0" w:color="auto"/>
              <w:right w:val="single" w:sz="4" w:space="0" w:color="auto"/>
            </w:tcBorders>
            <w:shd w:val="clear" w:color="auto" w:fill="95B3D7" w:themeFill="accent1" w:themeFillTint="99"/>
            <w:tcMar>
              <w:top w:w="15" w:type="dxa"/>
              <w:left w:w="15" w:type="dxa"/>
              <w:bottom w:w="0" w:type="dxa"/>
              <w:right w:w="15" w:type="dxa"/>
            </w:tcMar>
          </w:tcPr>
          <w:p w14:paraId="0ABE4AC6"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9=</w:t>
            </w:r>
          </w:p>
          <w:p w14:paraId="41474CF2"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5*10</w:t>
            </w:r>
          </w:p>
        </w:tc>
        <w:tc>
          <w:tcPr>
            <w:tcW w:w="554" w:type="dxa"/>
            <w:tcBorders>
              <w:top w:val="nil"/>
              <w:left w:val="nil"/>
              <w:bottom w:val="single" w:sz="4" w:space="0" w:color="auto"/>
              <w:right w:val="single" w:sz="4" w:space="0" w:color="auto"/>
            </w:tcBorders>
            <w:shd w:val="clear" w:color="auto" w:fill="95B3D7" w:themeFill="accent1" w:themeFillTint="99"/>
          </w:tcPr>
          <w:p w14:paraId="675FB089"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10</w:t>
            </w:r>
          </w:p>
        </w:tc>
        <w:tc>
          <w:tcPr>
            <w:tcW w:w="555" w:type="dxa"/>
            <w:tcBorders>
              <w:top w:val="nil"/>
              <w:left w:val="nil"/>
              <w:bottom w:val="single" w:sz="4" w:space="0" w:color="auto"/>
              <w:right w:val="single" w:sz="4" w:space="0" w:color="auto"/>
            </w:tcBorders>
            <w:shd w:val="clear" w:color="auto" w:fill="95B3D7" w:themeFill="accent1" w:themeFillTint="99"/>
            <w:tcMar>
              <w:top w:w="15" w:type="dxa"/>
              <w:left w:w="15" w:type="dxa"/>
              <w:bottom w:w="0" w:type="dxa"/>
              <w:right w:w="15" w:type="dxa"/>
            </w:tcMar>
          </w:tcPr>
          <w:p w14:paraId="5D0462B1"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11=</w:t>
            </w:r>
          </w:p>
          <w:p w14:paraId="0C4B01DC"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5*12</w:t>
            </w:r>
          </w:p>
        </w:tc>
        <w:tc>
          <w:tcPr>
            <w:tcW w:w="482" w:type="dxa"/>
            <w:tcBorders>
              <w:top w:val="nil"/>
              <w:left w:val="nil"/>
              <w:bottom w:val="single" w:sz="4" w:space="0" w:color="auto"/>
              <w:right w:val="single" w:sz="8" w:space="0" w:color="auto"/>
            </w:tcBorders>
            <w:shd w:val="clear" w:color="auto" w:fill="95B3D7" w:themeFill="accent1" w:themeFillTint="99"/>
            <w:tcMar>
              <w:top w:w="15" w:type="dxa"/>
              <w:left w:w="15" w:type="dxa"/>
              <w:bottom w:w="0" w:type="dxa"/>
              <w:right w:w="15" w:type="dxa"/>
            </w:tcMar>
          </w:tcPr>
          <w:p w14:paraId="34931B6E"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12</w:t>
            </w:r>
          </w:p>
        </w:tc>
        <w:tc>
          <w:tcPr>
            <w:tcW w:w="815" w:type="dxa"/>
            <w:tcBorders>
              <w:top w:val="nil"/>
              <w:left w:val="nil"/>
              <w:bottom w:val="single" w:sz="4" w:space="0" w:color="auto"/>
              <w:right w:val="single" w:sz="4" w:space="0" w:color="auto"/>
            </w:tcBorders>
            <w:shd w:val="clear" w:color="auto" w:fill="95B3D7" w:themeFill="accent1" w:themeFillTint="99"/>
            <w:tcMar>
              <w:top w:w="15" w:type="dxa"/>
              <w:left w:w="15" w:type="dxa"/>
              <w:bottom w:w="0" w:type="dxa"/>
              <w:right w:w="15" w:type="dxa"/>
            </w:tcMar>
          </w:tcPr>
          <w:p w14:paraId="0A9021E2" w14:textId="77777777" w:rsidR="004D28ED" w:rsidRPr="004D28ED" w:rsidRDefault="004D28ED" w:rsidP="00885577">
            <w:pPr>
              <w:spacing w:line="276" w:lineRule="auto"/>
              <w:jc w:val="center"/>
              <w:rPr>
                <w:rFonts w:ascii="Arial" w:hAnsi="Arial" w:cs="Arial"/>
                <w:sz w:val="16"/>
                <w:szCs w:val="16"/>
              </w:rPr>
            </w:pPr>
            <w:r w:rsidRPr="004D28ED">
              <w:rPr>
                <w:rFonts w:ascii="Arial" w:hAnsi="Arial" w:cs="Arial"/>
                <w:sz w:val="16"/>
                <w:szCs w:val="16"/>
              </w:rPr>
              <w:t>13</w:t>
            </w:r>
          </w:p>
        </w:tc>
      </w:tr>
      <w:tr w:rsidR="004D28ED" w:rsidRPr="004D28ED" w14:paraId="79E8B668" w14:textId="77777777" w:rsidTr="004D28ED">
        <w:trPr>
          <w:trHeight w:val="272"/>
        </w:trPr>
        <w:tc>
          <w:tcPr>
            <w:tcW w:w="814" w:type="dxa"/>
            <w:noWrap/>
            <w:tcMar>
              <w:top w:w="15" w:type="dxa"/>
              <w:left w:w="15" w:type="dxa"/>
              <w:bottom w:w="0" w:type="dxa"/>
              <w:right w:w="15" w:type="dxa"/>
            </w:tcMar>
            <w:vAlign w:val="bottom"/>
          </w:tcPr>
          <w:p w14:paraId="3565A919" w14:textId="77777777" w:rsidR="004D28ED" w:rsidRPr="004D28ED" w:rsidRDefault="004D28ED" w:rsidP="00885577">
            <w:pPr>
              <w:spacing w:line="276" w:lineRule="auto"/>
              <w:jc w:val="center"/>
              <w:rPr>
                <w:rFonts w:ascii="Arial" w:hAnsi="Arial" w:cs="Arial"/>
                <w:sz w:val="16"/>
                <w:szCs w:val="16"/>
              </w:rPr>
            </w:pPr>
          </w:p>
        </w:tc>
        <w:tc>
          <w:tcPr>
            <w:tcW w:w="741" w:type="dxa"/>
            <w:noWrap/>
            <w:tcMar>
              <w:top w:w="15" w:type="dxa"/>
              <w:left w:w="15" w:type="dxa"/>
              <w:bottom w:w="0" w:type="dxa"/>
              <w:right w:w="15" w:type="dxa"/>
            </w:tcMar>
            <w:vAlign w:val="bottom"/>
          </w:tcPr>
          <w:p w14:paraId="1814E3B3" w14:textId="77777777" w:rsidR="004D28ED" w:rsidRPr="004D28ED" w:rsidRDefault="004D28ED" w:rsidP="00885577">
            <w:pPr>
              <w:spacing w:line="276" w:lineRule="auto"/>
              <w:jc w:val="center"/>
              <w:rPr>
                <w:rFonts w:ascii="Arial" w:hAnsi="Arial" w:cs="Arial"/>
                <w:sz w:val="16"/>
                <w:szCs w:val="16"/>
              </w:rPr>
            </w:pPr>
          </w:p>
        </w:tc>
        <w:tc>
          <w:tcPr>
            <w:tcW w:w="535" w:type="dxa"/>
          </w:tcPr>
          <w:p w14:paraId="747005AB" w14:textId="77777777" w:rsidR="004D28ED" w:rsidRPr="004D28ED" w:rsidRDefault="004D28ED" w:rsidP="00885577">
            <w:pPr>
              <w:spacing w:line="276" w:lineRule="auto"/>
              <w:jc w:val="center"/>
              <w:rPr>
                <w:rFonts w:ascii="Arial" w:hAnsi="Arial" w:cs="Arial"/>
                <w:sz w:val="16"/>
                <w:szCs w:val="16"/>
              </w:rPr>
            </w:pPr>
          </w:p>
        </w:tc>
        <w:tc>
          <w:tcPr>
            <w:tcW w:w="537" w:type="dxa"/>
          </w:tcPr>
          <w:p w14:paraId="08966171" w14:textId="77777777" w:rsidR="004D28ED" w:rsidRPr="004D28ED" w:rsidRDefault="004D28ED" w:rsidP="00885577">
            <w:pPr>
              <w:spacing w:line="276" w:lineRule="auto"/>
              <w:jc w:val="center"/>
              <w:rPr>
                <w:rFonts w:ascii="Arial" w:hAnsi="Arial" w:cs="Arial"/>
                <w:sz w:val="16"/>
                <w:szCs w:val="16"/>
              </w:rPr>
            </w:pPr>
          </w:p>
        </w:tc>
        <w:tc>
          <w:tcPr>
            <w:tcW w:w="1072" w:type="dxa"/>
            <w:gridSpan w:val="2"/>
          </w:tcPr>
          <w:p w14:paraId="0C24EA52" w14:textId="77777777" w:rsidR="004D28ED" w:rsidRPr="004D28ED" w:rsidRDefault="004D28ED" w:rsidP="00885577">
            <w:pPr>
              <w:spacing w:line="276" w:lineRule="auto"/>
              <w:jc w:val="center"/>
              <w:rPr>
                <w:rFonts w:ascii="Arial" w:hAnsi="Arial" w:cs="Arial"/>
                <w:sz w:val="16"/>
                <w:szCs w:val="16"/>
              </w:rPr>
            </w:pPr>
          </w:p>
        </w:tc>
        <w:tc>
          <w:tcPr>
            <w:tcW w:w="370" w:type="dxa"/>
          </w:tcPr>
          <w:p w14:paraId="7F3DFD17" w14:textId="77777777" w:rsidR="004D28ED" w:rsidRPr="004D28ED" w:rsidRDefault="004D28ED" w:rsidP="00885577">
            <w:pPr>
              <w:spacing w:line="276" w:lineRule="auto"/>
              <w:jc w:val="center"/>
              <w:rPr>
                <w:rFonts w:ascii="Arial" w:hAnsi="Arial" w:cs="Arial"/>
                <w:sz w:val="16"/>
                <w:szCs w:val="16"/>
              </w:rPr>
            </w:pPr>
          </w:p>
        </w:tc>
        <w:tc>
          <w:tcPr>
            <w:tcW w:w="1227" w:type="dxa"/>
            <w:noWrap/>
            <w:tcMar>
              <w:top w:w="15" w:type="dxa"/>
              <w:left w:w="15" w:type="dxa"/>
              <w:bottom w:w="0" w:type="dxa"/>
              <w:right w:w="15" w:type="dxa"/>
            </w:tcMar>
            <w:vAlign w:val="bottom"/>
          </w:tcPr>
          <w:p w14:paraId="08234921" w14:textId="77777777" w:rsidR="004D28ED" w:rsidRPr="004D28ED" w:rsidRDefault="004D28ED" w:rsidP="00885577">
            <w:pPr>
              <w:spacing w:line="276" w:lineRule="auto"/>
              <w:jc w:val="center"/>
              <w:rPr>
                <w:rFonts w:ascii="Arial" w:hAnsi="Arial" w:cs="Arial"/>
                <w:sz w:val="16"/>
                <w:szCs w:val="16"/>
              </w:rPr>
            </w:pPr>
          </w:p>
        </w:tc>
        <w:tc>
          <w:tcPr>
            <w:tcW w:w="462" w:type="dxa"/>
            <w:noWrap/>
            <w:tcMar>
              <w:top w:w="15" w:type="dxa"/>
              <w:left w:w="15" w:type="dxa"/>
              <w:bottom w:w="0" w:type="dxa"/>
              <w:right w:w="15" w:type="dxa"/>
            </w:tcMar>
            <w:vAlign w:val="bottom"/>
          </w:tcPr>
          <w:p w14:paraId="4CB92E82" w14:textId="77777777" w:rsidR="004D28ED" w:rsidRPr="004D28ED" w:rsidRDefault="004D28ED" w:rsidP="00885577">
            <w:pPr>
              <w:spacing w:line="276" w:lineRule="auto"/>
              <w:jc w:val="center"/>
              <w:rPr>
                <w:rFonts w:ascii="Arial" w:hAnsi="Arial" w:cs="Arial"/>
                <w:sz w:val="16"/>
                <w:szCs w:val="16"/>
              </w:rPr>
            </w:pPr>
          </w:p>
        </w:tc>
        <w:tc>
          <w:tcPr>
            <w:tcW w:w="640" w:type="dxa"/>
            <w:noWrap/>
            <w:tcMar>
              <w:top w:w="15" w:type="dxa"/>
              <w:left w:w="15" w:type="dxa"/>
              <w:bottom w:w="0" w:type="dxa"/>
              <w:right w:w="15" w:type="dxa"/>
            </w:tcMar>
            <w:vAlign w:val="bottom"/>
          </w:tcPr>
          <w:p w14:paraId="773A21EA" w14:textId="77777777" w:rsidR="004D28ED" w:rsidRPr="004D28ED" w:rsidRDefault="004D28ED" w:rsidP="00885577">
            <w:pPr>
              <w:spacing w:line="276" w:lineRule="auto"/>
              <w:jc w:val="center"/>
              <w:rPr>
                <w:rFonts w:ascii="Arial" w:hAnsi="Arial" w:cs="Arial"/>
                <w:sz w:val="16"/>
                <w:szCs w:val="16"/>
              </w:rPr>
            </w:pPr>
          </w:p>
        </w:tc>
        <w:tc>
          <w:tcPr>
            <w:tcW w:w="554" w:type="dxa"/>
          </w:tcPr>
          <w:p w14:paraId="0C341568" w14:textId="77777777" w:rsidR="004D28ED" w:rsidRPr="004D28ED" w:rsidRDefault="004D28ED" w:rsidP="00885577">
            <w:pPr>
              <w:spacing w:line="276" w:lineRule="auto"/>
              <w:jc w:val="center"/>
              <w:rPr>
                <w:rFonts w:ascii="Arial" w:hAnsi="Arial" w:cs="Arial"/>
                <w:sz w:val="16"/>
                <w:szCs w:val="16"/>
              </w:rPr>
            </w:pPr>
          </w:p>
        </w:tc>
        <w:tc>
          <w:tcPr>
            <w:tcW w:w="555" w:type="dxa"/>
            <w:noWrap/>
            <w:tcMar>
              <w:top w:w="15" w:type="dxa"/>
              <w:left w:w="15" w:type="dxa"/>
              <w:bottom w:w="0" w:type="dxa"/>
              <w:right w:w="15" w:type="dxa"/>
            </w:tcMar>
            <w:vAlign w:val="bottom"/>
          </w:tcPr>
          <w:p w14:paraId="4525F2F3" w14:textId="77777777" w:rsidR="004D28ED" w:rsidRPr="004D28ED" w:rsidRDefault="004D28ED" w:rsidP="00885577">
            <w:pPr>
              <w:spacing w:line="276" w:lineRule="auto"/>
              <w:jc w:val="center"/>
              <w:rPr>
                <w:rFonts w:ascii="Arial" w:hAnsi="Arial" w:cs="Arial"/>
                <w:sz w:val="16"/>
                <w:szCs w:val="16"/>
              </w:rPr>
            </w:pPr>
          </w:p>
        </w:tc>
        <w:tc>
          <w:tcPr>
            <w:tcW w:w="482" w:type="dxa"/>
            <w:noWrap/>
            <w:tcMar>
              <w:top w:w="15" w:type="dxa"/>
              <w:left w:w="15" w:type="dxa"/>
              <w:bottom w:w="0" w:type="dxa"/>
              <w:right w:w="15" w:type="dxa"/>
            </w:tcMar>
            <w:vAlign w:val="bottom"/>
          </w:tcPr>
          <w:p w14:paraId="5BE628A5" w14:textId="77777777" w:rsidR="004D28ED" w:rsidRPr="004D28ED" w:rsidRDefault="004D28ED" w:rsidP="00885577">
            <w:pPr>
              <w:spacing w:line="276" w:lineRule="auto"/>
              <w:jc w:val="center"/>
              <w:rPr>
                <w:rFonts w:ascii="Arial" w:hAnsi="Arial" w:cs="Arial"/>
                <w:sz w:val="16"/>
                <w:szCs w:val="16"/>
              </w:rPr>
            </w:pPr>
          </w:p>
        </w:tc>
        <w:tc>
          <w:tcPr>
            <w:tcW w:w="815" w:type="dxa"/>
            <w:noWrap/>
            <w:tcMar>
              <w:top w:w="15" w:type="dxa"/>
              <w:left w:w="15" w:type="dxa"/>
              <w:bottom w:w="0" w:type="dxa"/>
              <w:right w:w="15" w:type="dxa"/>
            </w:tcMar>
            <w:vAlign w:val="bottom"/>
          </w:tcPr>
          <w:p w14:paraId="27B23003" w14:textId="77777777" w:rsidR="004D28ED" w:rsidRPr="004D28ED" w:rsidRDefault="004D28ED" w:rsidP="00885577">
            <w:pPr>
              <w:spacing w:line="276" w:lineRule="auto"/>
              <w:jc w:val="center"/>
              <w:rPr>
                <w:rFonts w:ascii="Arial" w:hAnsi="Arial" w:cs="Arial"/>
                <w:sz w:val="16"/>
                <w:szCs w:val="16"/>
              </w:rPr>
            </w:pPr>
          </w:p>
        </w:tc>
      </w:tr>
    </w:tbl>
    <w:p w14:paraId="6FAAB362" w14:textId="77777777" w:rsidR="004D28ED" w:rsidRPr="004D28ED" w:rsidRDefault="004D28ED" w:rsidP="004D28ED">
      <w:pPr>
        <w:pStyle w:val="BodyText"/>
        <w:spacing w:before="120"/>
        <w:contextualSpacing/>
        <w:rPr>
          <w:rFonts w:ascii="Arial" w:hAnsi="Arial" w:cs="Arial"/>
          <w:sz w:val="16"/>
          <w:szCs w:val="16"/>
          <w:highlight w:val="yellow"/>
        </w:rPr>
      </w:pPr>
    </w:p>
    <w:p w14:paraId="5565B7A5" w14:textId="77777777" w:rsidR="00321232" w:rsidRPr="0002407E" w:rsidRDefault="00321232" w:rsidP="00321232">
      <w:pPr>
        <w:autoSpaceDE w:val="0"/>
        <w:autoSpaceDN w:val="0"/>
        <w:adjustRightInd w:val="0"/>
        <w:jc w:val="both"/>
        <w:rPr>
          <w:rFonts w:ascii="Arial" w:hAnsi="Arial" w:cs="Arial"/>
          <w:sz w:val="22"/>
          <w:szCs w:val="22"/>
        </w:rPr>
      </w:pPr>
    </w:p>
    <w:p w14:paraId="54595389" w14:textId="6A4D6D03" w:rsidR="00321232" w:rsidRPr="0002407E" w:rsidRDefault="00321232" w:rsidP="0045445E">
      <w:pPr>
        <w:pStyle w:val="Default"/>
        <w:spacing w:before="0" w:after="0" w:line="276" w:lineRule="auto"/>
        <w:ind w:left="426" w:hanging="426"/>
        <w:rPr>
          <w:rFonts w:ascii="Arial" w:hAnsi="Arial" w:cs="Arial"/>
          <w:color w:val="auto"/>
          <w:sz w:val="22"/>
          <w:szCs w:val="22"/>
          <w:lang w:eastAsia="en-US"/>
        </w:rPr>
      </w:pPr>
      <w:r w:rsidRPr="0002407E">
        <w:rPr>
          <w:rFonts w:ascii="Arial" w:hAnsi="Arial" w:cs="Arial"/>
          <w:color w:val="auto"/>
          <w:sz w:val="22"/>
          <w:szCs w:val="22"/>
          <w:lang w:eastAsia="en-US"/>
        </w:rPr>
        <w:t xml:space="preserve">(2) </w:t>
      </w:r>
      <w:r w:rsidR="00E337D0">
        <w:rPr>
          <w:rFonts w:ascii="Arial" w:hAnsi="Arial" w:cs="Arial"/>
          <w:color w:val="auto"/>
          <w:sz w:val="22"/>
          <w:szCs w:val="22"/>
          <w:lang w:eastAsia="en-US"/>
        </w:rPr>
        <w:tab/>
      </w:r>
      <w:r w:rsidRPr="0002407E">
        <w:rPr>
          <w:rFonts w:ascii="Arial" w:hAnsi="Arial" w:cs="Arial"/>
          <w:color w:val="auto"/>
          <w:sz w:val="22"/>
          <w:szCs w:val="22"/>
          <w:lang w:eastAsia="en-US"/>
        </w:rPr>
        <w:t>AM acordă o finanţare n</w:t>
      </w:r>
      <w:r w:rsidR="00735354" w:rsidRPr="0002407E">
        <w:rPr>
          <w:rFonts w:ascii="Arial" w:hAnsi="Arial" w:cs="Arial"/>
          <w:color w:val="auto"/>
          <w:sz w:val="22"/>
          <w:szCs w:val="22"/>
          <w:lang w:eastAsia="en-US"/>
        </w:rPr>
        <w:t>erambursabilă în sumă maximă de ……………………….</w:t>
      </w:r>
      <w:r w:rsidRPr="0002407E">
        <w:rPr>
          <w:rFonts w:ascii="Arial" w:hAnsi="Arial" w:cs="Arial"/>
          <w:color w:val="auto"/>
          <w:sz w:val="22"/>
          <w:szCs w:val="22"/>
          <w:lang w:eastAsia="en-US"/>
        </w:rPr>
        <w:t xml:space="preserve"> LEI</w:t>
      </w:r>
      <w:r w:rsidR="005A49DD" w:rsidRPr="0002407E">
        <w:rPr>
          <w:rFonts w:ascii="Arial" w:hAnsi="Arial" w:cs="Arial"/>
          <w:color w:val="auto"/>
          <w:sz w:val="22"/>
          <w:szCs w:val="22"/>
          <w:lang w:eastAsia="en-US"/>
        </w:rPr>
        <w:t xml:space="preserve"> (</w:t>
      </w:r>
      <w:r w:rsidR="00745D86" w:rsidRPr="0002407E">
        <w:rPr>
          <w:rFonts w:ascii="Arial" w:hAnsi="Arial" w:cs="Arial"/>
          <w:i/>
          <w:color w:val="auto"/>
          <w:sz w:val="22"/>
          <w:szCs w:val="22"/>
          <w:lang w:eastAsia="en-US"/>
        </w:rPr>
        <w:t>valoarea î</w:t>
      </w:r>
      <w:r w:rsidR="005A49DD" w:rsidRPr="0002407E">
        <w:rPr>
          <w:rFonts w:ascii="Arial" w:hAnsi="Arial" w:cs="Arial"/>
          <w:i/>
          <w:color w:val="auto"/>
          <w:sz w:val="22"/>
          <w:szCs w:val="22"/>
          <w:lang w:eastAsia="en-US"/>
        </w:rPr>
        <w:t>n litere</w:t>
      </w:r>
      <w:r w:rsidR="005A49DD" w:rsidRPr="0002407E">
        <w:rPr>
          <w:rFonts w:ascii="Arial" w:hAnsi="Arial" w:cs="Arial"/>
          <w:color w:val="auto"/>
          <w:sz w:val="22"/>
          <w:szCs w:val="22"/>
          <w:lang w:eastAsia="en-US"/>
        </w:rPr>
        <w:t>)</w:t>
      </w:r>
      <w:r w:rsidRPr="0002407E">
        <w:rPr>
          <w:rStyle w:val="FootnoteReference"/>
          <w:rFonts w:ascii="Arial" w:hAnsi="Arial" w:cs="Arial"/>
          <w:color w:val="auto"/>
          <w:sz w:val="22"/>
          <w:szCs w:val="22"/>
          <w:lang w:eastAsia="en-US"/>
        </w:rPr>
        <w:footnoteReference w:id="1"/>
      </w:r>
      <w:r w:rsidR="001A2856" w:rsidRPr="0002407E">
        <w:rPr>
          <w:rFonts w:ascii="Arial" w:hAnsi="Arial" w:cs="Arial"/>
          <w:color w:val="auto"/>
          <w:sz w:val="22"/>
          <w:szCs w:val="22"/>
          <w:lang w:eastAsia="en-US"/>
        </w:rPr>
        <w:t xml:space="preserve">, </w:t>
      </w:r>
      <w:r w:rsidRPr="0002407E">
        <w:rPr>
          <w:rFonts w:ascii="Arial" w:hAnsi="Arial" w:cs="Arial"/>
          <w:color w:val="auto"/>
          <w:sz w:val="22"/>
          <w:szCs w:val="22"/>
          <w:lang w:eastAsia="en-US"/>
        </w:rPr>
        <w:t xml:space="preserve">echivalentă cu </w:t>
      </w:r>
      <w:r w:rsidR="005A49DD" w:rsidRPr="0002407E">
        <w:rPr>
          <w:rFonts w:ascii="Arial" w:hAnsi="Arial" w:cs="Arial"/>
          <w:color w:val="auto"/>
          <w:sz w:val="22"/>
          <w:szCs w:val="22"/>
          <w:lang w:eastAsia="en-US"/>
        </w:rPr>
        <w:t>.........</w:t>
      </w:r>
      <w:r w:rsidRPr="0002407E">
        <w:rPr>
          <w:rFonts w:ascii="Arial" w:hAnsi="Arial" w:cs="Arial"/>
          <w:color w:val="auto"/>
          <w:sz w:val="22"/>
          <w:szCs w:val="22"/>
          <w:lang w:eastAsia="en-US"/>
        </w:rPr>
        <w:t>[</w:t>
      </w:r>
      <w:r w:rsidRPr="0002407E">
        <w:rPr>
          <w:rFonts w:ascii="Arial" w:hAnsi="Arial" w:cs="Arial"/>
          <w:i/>
          <w:color w:val="auto"/>
          <w:sz w:val="22"/>
          <w:szCs w:val="22"/>
          <w:lang w:eastAsia="en-US"/>
        </w:rPr>
        <w:t>valoare</w:t>
      </w:r>
      <w:r w:rsidR="00745D86" w:rsidRPr="0002407E">
        <w:rPr>
          <w:rFonts w:ascii="Arial" w:hAnsi="Arial" w:cs="Arial"/>
          <w:i/>
          <w:color w:val="auto"/>
          <w:sz w:val="22"/>
          <w:szCs w:val="22"/>
          <w:lang w:eastAsia="en-US"/>
        </w:rPr>
        <w:t>a</w:t>
      </w:r>
      <w:r w:rsidRPr="0002407E">
        <w:rPr>
          <w:rFonts w:ascii="Arial" w:hAnsi="Arial" w:cs="Arial"/>
          <w:color w:val="auto"/>
          <w:sz w:val="22"/>
          <w:szCs w:val="22"/>
          <w:lang w:eastAsia="en-US"/>
        </w:rPr>
        <w:t xml:space="preserve">] % din valoarea totală eligibilă aprobată.  </w:t>
      </w:r>
    </w:p>
    <w:p w14:paraId="01E6846B" w14:textId="4E41BC6B" w:rsidR="00321232" w:rsidRPr="0002407E" w:rsidRDefault="00321232" w:rsidP="0045445E">
      <w:pPr>
        <w:pStyle w:val="Default"/>
        <w:spacing w:before="0" w:after="0" w:line="276" w:lineRule="auto"/>
        <w:ind w:left="426" w:hanging="426"/>
        <w:rPr>
          <w:rFonts w:ascii="Arial" w:hAnsi="Arial" w:cs="Arial"/>
          <w:color w:val="auto"/>
          <w:sz w:val="22"/>
          <w:szCs w:val="22"/>
          <w:lang w:eastAsia="en-US"/>
        </w:rPr>
      </w:pPr>
      <w:r w:rsidRPr="0002407E">
        <w:rPr>
          <w:rFonts w:ascii="Arial" w:hAnsi="Arial" w:cs="Arial"/>
          <w:color w:val="auto"/>
          <w:sz w:val="22"/>
          <w:szCs w:val="22"/>
          <w:lang w:eastAsia="en-US"/>
        </w:rPr>
        <w:t>(3)</w:t>
      </w:r>
      <w:r w:rsidRPr="0002407E">
        <w:rPr>
          <w:rFonts w:ascii="Arial" w:hAnsi="Arial" w:cs="Arial"/>
          <w:color w:val="auto"/>
          <w:sz w:val="22"/>
          <w:szCs w:val="22"/>
          <w:lang w:eastAsia="en-US"/>
        </w:rPr>
        <w:tab/>
        <w:t>În cazul în care valoarea total</w:t>
      </w:r>
      <w:r w:rsidR="001C26B1">
        <w:rPr>
          <w:rFonts w:ascii="Arial" w:hAnsi="Arial" w:cs="Arial"/>
          <w:color w:val="auto"/>
          <w:sz w:val="22"/>
          <w:szCs w:val="22"/>
          <w:lang w:eastAsia="en-US"/>
        </w:rPr>
        <w:t>ă</w:t>
      </w:r>
      <w:r w:rsidRPr="0002407E">
        <w:rPr>
          <w:rFonts w:ascii="Arial" w:hAnsi="Arial" w:cs="Arial"/>
          <w:color w:val="auto"/>
          <w:sz w:val="22"/>
          <w:szCs w:val="22"/>
          <w:lang w:eastAsia="en-US"/>
        </w:rPr>
        <w:t xml:space="preserve"> a Proiectului creşte faţă de val</w:t>
      </w:r>
      <w:r w:rsidR="00745D86" w:rsidRPr="0002407E">
        <w:rPr>
          <w:rFonts w:ascii="Arial" w:hAnsi="Arial" w:cs="Arial"/>
          <w:color w:val="auto"/>
          <w:sz w:val="22"/>
          <w:szCs w:val="22"/>
          <w:lang w:eastAsia="en-US"/>
        </w:rPr>
        <w:t>oarea convenită</w:t>
      </w:r>
      <w:r w:rsidR="00735354" w:rsidRPr="0002407E">
        <w:rPr>
          <w:rFonts w:ascii="Arial" w:hAnsi="Arial" w:cs="Arial"/>
          <w:color w:val="auto"/>
          <w:sz w:val="22"/>
          <w:szCs w:val="22"/>
          <w:lang w:eastAsia="en-US"/>
        </w:rPr>
        <w:t xml:space="preserve"> prin prezentul C</w:t>
      </w:r>
      <w:r w:rsidR="007C2A06" w:rsidRPr="0002407E">
        <w:rPr>
          <w:rFonts w:ascii="Arial" w:hAnsi="Arial" w:cs="Arial"/>
          <w:color w:val="auto"/>
          <w:sz w:val="22"/>
          <w:szCs w:val="22"/>
          <w:lang w:eastAsia="en-US"/>
        </w:rPr>
        <w:t xml:space="preserve">ontract de </w:t>
      </w:r>
      <w:r w:rsidR="00735354" w:rsidRPr="0002407E">
        <w:rPr>
          <w:rFonts w:ascii="Arial" w:hAnsi="Arial" w:cs="Arial"/>
          <w:color w:val="auto"/>
          <w:sz w:val="22"/>
          <w:szCs w:val="22"/>
          <w:lang w:eastAsia="en-US"/>
        </w:rPr>
        <w:t>F</w:t>
      </w:r>
      <w:r w:rsidRPr="0002407E">
        <w:rPr>
          <w:rFonts w:ascii="Arial" w:hAnsi="Arial" w:cs="Arial"/>
          <w:color w:val="auto"/>
          <w:sz w:val="22"/>
          <w:szCs w:val="22"/>
          <w:lang w:eastAsia="en-US"/>
        </w:rPr>
        <w:t xml:space="preserve">inanţare, diferenţa </w:t>
      </w:r>
      <w:r w:rsidR="00745D86" w:rsidRPr="0002407E">
        <w:rPr>
          <w:rFonts w:ascii="Arial" w:hAnsi="Arial" w:cs="Arial"/>
          <w:color w:val="auto"/>
          <w:sz w:val="22"/>
          <w:szCs w:val="22"/>
          <w:lang w:eastAsia="en-US"/>
        </w:rPr>
        <w:t>astfel rezultată va fi suportată</w:t>
      </w:r>
      <w:r w:rsidRPr="0002407E">
        <w:rPr>
          <w:rFonts w:ascii="Arial" w:hAnsi="Arial" w:cs="Arial"/>
          <w:color w:val="auto"/>
          <w:sz w:val="22"/>
          <w:szCs w:val="22"/>
          <w:lang w:eastAsia="en-US"/>
        </w:rPr>
        <w:t xml:space="preserve"> în întregime de Beneficiar</w:t>
      </w:r>
      <w:r w:rsidRPr="0002407E">
        <w:rPr>
          <w:rFonts w:ascii="Arial" w:hAnsi="Arial" w:cs="Arial"/>
          <w:color w:val="auto"/>
          <w:sz w:val="22"/>
          <w:szCs w:val="22"/>
          <w:vertAlign w:val="superscript"/>
          <w:lang w:eastAsia="en-US"/>
        </w:rPr>
        <w:footnoteReference w:id="2"/>
      </w:r>
      <w:r w:rsidR="001C26B1">
        <w:rPr>
          <w:rFonts w:ascii="Arial" w:hAnsi="Arial" w:cs="Arial"/>
          <w:color w:val="auto"/>
          <w:sz w:val="22"/>
          <w:szCs w:val="22"/>
          <w:lang w:eastAsia="en-US"/>
        </w:rPr>
        <w:t>.</w:t>
      </w:r>
    </w:p>
    <w:p w14:paraId="0372A197" w14:textId="77B3A243" w:rsidR="00321232" w:rsidRPr="004D28ED" w:rsidRDefault="00321232" w:rsidP="0045445E">
      <w:pPr>
        <w:pStyle w:val="Default"/>
        <w:spacing w:before="0" w:after="0" w:line="276" w:lineRule="auto"/>
        <w:ind w:left="426" w:hanging="426"/>
        <w:rPr>
          <w:rFonts w:ascii="Arial" w:hAnsi="Arial" w:cs="Arial"/>
          <w:i/>
          <w:color w:val="auto"/>
          <w:sz w:val="22"/>
          <w:szCs w:val="22"/>
          <w:lang w:eastAsia="en-US"/>
        </w:rPr>
      </w:pPr>
      <w:r w:rsidRPr="0002407E">
        <w:rPr>
          <w:rFonts w:ascii="Arial" w:hAnsi="Arial" w:cs="Arial"/>
          <w:color w:val="auto"/>
          <w:sz w:val="22"/>
          <w:szCs w:val="22"/>
          <w:lang w:eastAsia="en-US"/>
        </w:rPr>
        <w:t>(4)</w:t>
      </w:r>
      <w:r w:rsidRPr="0002407E">
        <w:rPr>
          <w:rFonts w:ascii="Arial" w:hAnsi="Arial" w:cs="Arial"/>
          <w:color w:val="auto"/>
          <w:sz w:val="22"/>
          <w:szCs w:val="22"/>
          <w:lang w:eastAsia="en-US"/>
        </w:rPr>
        <w:tab/>
        <w:t>Finanțarea va fi acordată,</w:t>
      </w:r>
      <w:r w:rsidR="006676D1" w:rsidRPr="0002407E">
        <w:rPr>
          <w:rFonts w:ascii="Arial" w:hAnsi="Arial" w:cs="Arial"/>
          <w:color w:val="auto"/>
          <w:sz w:val="22"/>
          <w:szCs w:val="22"/>
          <w:lang w:eastAsia="en-US"/>
        </w:rPr>
        <w:t xml:space="preserve"> </w:t>
      </w:r>
      <w:r w:rsidR="00735354" w:rsidRPr="0002407E">
        <w:rPr>
          <w:rFonts w:ascii="Arial" w:hAnsi="Arial" w:cs="Arial"/>
          <w:color w:val="auto"/>
          <w:sz w:val="22"/>
          <w:szCs w:val="22"/>
          <w:lang w:eastAsia="en-US"/>
        </w:rPr>
        <w:t>î</w:t>
      </w:r>
      <w:r w:rsidRPr="0002407E">
        <w:rPr>
          <w:rFonts w:ascii="Arial" w:hAnsi="Arial" w:cs="Arial"/>
          <w:color w:val="auto"/>
          <w:sz w:val="22"/>
          <w:szCs w:val="22"/>
          <w:lang w:eastAsia="en-US"/>
        </w:rPr>
        <w:t>n ba</w:t>
      </w:r>
      <w:r w:rsidR="00735354" w:rsidRPr="0002407E">
        <w:rPr>
          <w:rFonts w:ascii="Arial" w:hAnsi="Arial" w:cs="Arial"/>
          <w:color w:val="auto"/>
          <w:sz w:val="22"/>
          <w:szCs w:val="22"/>
          <w:lang w:eastAsia="en-US"/>
        </w:rPr>
        <w:t xml:space="preserve">za cererilor de </w:t>
      </w:r>
      <w:r w:rsidR="008736A4" w:rsidRPr="0002407E">
        <w:rPr>
          <w:rFonts w:ascii="Arial" w:hAnsi="Arial" w:cs="Arial"/>
          <w:color w:val="auto"/>
          <w:sz w:val="22"/>
          <w:szCs w:val="22"/>
          <w:lang w:eastAsia="en-US"/>
        </w:rPr>
        <w:t>prefinan</w:t>
      </w:r>
      <w:r w:rsidR="001C26B1">
        <w:rPr>
          <w:rFonts w:ascii="Arial" w:hAnsi="Arial" w:cs="Arial"/>
          <w:color w:val="auto"/>
          <w:sz w:val="22"/>
          <w:szCs w:val="22"/>
          <w:lang w:eastAsia="en-US"/>
        </w:rPr>
        <w:t>ț</w:t>
      </w:r>
      <w:r w:rsidR="008736A4" w:rsidRPr="0002407E">
        <w:rPr>
          <w:rFonts w:ascii="Arial" w:hAnsi="Arial" w:cs="Arial"/>
          <w:color w:val="auto"/>
          <w:sz w:val="22"/>
          <w:szCs w:val="22"/>
          <w:lang w:eastAsia="en-US"/>
        </w:rPr>
        <w:t>are/</w:t>
      </w:r>
      <w:r w:rsidR="00735354" w:rsidRPr="0002407E">
        <w:rPr>
          <w:rFonts w:ascii="Arial" w:hAnsi="Arial" w:cs="Arial"/>
          <w:color w:val="auto"/>
          <w:sz w:val="22"/>
          <w:szCs w:val="22"/>
          <w:lang w:eastAsia="en-US"/>
        </w:rPr>
        <w:t>rambursare/plată</w:t>
      </w:r>
      <w:r w:rsidRPr="0002407E">
        <w:rPr>
          <w:rFonts w:ascii="Arial" w:hAnsi="Arial" w:cs="Arial"/>
          <w:color w:val="auto"/>
          <w:sz w:val="22"/>
          <w:szCs w:val="22"/>
          <w:lang w:eastAsia="en-US"/>
        </w:rPr>
        <w:t>, ela</w:t>
      </w:r>
      <w:r w:rsidR="00BA2346" w:rsidRPr="0002407E">
        <w:rPr>
          <w:rFonts w:ascii="Arial" w:hAnsi="Arial" w:cs="Arial"/>
          <w:color w:val="auto"/>
          <w:sz w:val="22"/>
          <w:szCs w:val="22"/>
          <w:lang w:eastAsia="en-US"/>
        </w:rPr>
        <w:t xml:space="preserve">borate în conformitate cu </w:t>
      </w:r>
      <w:r w:rsidR="008736A4" w:rsidRPr="0002407E">
        <w:rPr>
          <w:rFonts w:ascii="Arial" w:hAnsi="Arial" w:cs="Arial"/>
          <w:color w:val="auto"/>
          <w:sz w:val="22"/>
          <w:szCs w:val="22"/>
          <w:lang w:eastAsia="en-US"/>
        </w:rPr>
        <w:t>a</w:t>
      </w:r>
      <w:r w:rsidRPr="0002407E">
        <w:rPr>
          <w:rFonts w:ascii="Arial" w:hAnsi="Arial" w:cs="Arial"/>
          <w:color w:val="auto"/>
          <w:sz w:val="22"/>
          <w:szCs w:val="22"/>
          <w:lang w:eastAsia="en-US"/>
        </w:rPr>
        <w:t>nex</w:t>
      </w:r>
      <w:r w:rsidR="008736A4" w:rsidRPr="0002407E">
        <w:rPr>
          <w:rFonts w:ascii="Arial" w:hAnsi="Arial" w:cs="Arial"/>
          <w:color w:val="auto"/>
          <w:sz w:val="22"/>
          <w:szCs w:val="22"/>
          <w:lang w:eastAsia="en-US"/>
        </w:rPr>
        <w:t>ele</w:t>
      </w:r>
      <w:r w:rsidR="00BA2346" w:rsidRPr="0002407E">
        <w:rPr>
          <w:rFonts w:ascii="Arial" w:hAnsi="Arial" w:cs="Arial"/>
          <w:color w:val="auto"/>
          <w:sz w:val="22"/>
          <w:szCs w:val="22"/>
          <w:lang w:eastAsia="en-US"/>
        </w:rPr>
        <w:t xml:space="preserve"> </w:t>
      </w:r>
      <w:r w:rsidR="008736A4" w:rsidRPr="0002407E">
        <w:rPr>
          <w:rFonts w:ascii="Arial" w:hAnsi="Arial" w:cs="Arial"/>
          <w:color w:val="auto"/>
          <w:sz w:val="22"/>
          <w:szCs w:val="22"/>
          <w:lang w:eastAsia="en-US"/>
        </w:rPr>
        <w:t>corespunz</w:t>
      </w:r>
      <w:r w:rsidR="001C26B1">
        <w:rPr>
          <w:rFonts w:ascii="Arial" w:hAnsi="Arial" w:cs="Arial"/>
          <w:color w:val="auto"/>
          <w:sz w:val="22"/>
          <w:szCs w:val="22"/>
          <w:lang w:eastAsia="en-US"/>
        </w:rPr>
        <w:t>ă</w:t>
      </w:r>
      <w:r w:rsidR="008736A4" w:rsidRPr="0002407E">
        <w:rPr>
          <w:rFonts w:ascii="Arial" w:hAnsi="Arial" w:cs="Arial"/>
          <w:color w:val="auto"/>
          <w:sz w:val="22"/>
          <w:szCs w:val="22"/>
          <w:lang w:eastAsia="en-US"/>
        </w:rPr>
        <w:t>toare</w:t>
      </w:r>
      <w:r w:rsidR="00656DD5" w:rsidRPr="0002407E">
        <w:rPr>
          <w:rFonts w:ascii="Arial" w:hAnsi="Arial" w:cs="Arial"/>
          <w:color w:val="auto"/>
          <w:sz w:val="22"/>
          <w:szCs w:val="22"/>
          <w:lang w:eastAsia="en-US"/>
        </w:rPr>
        <w:t xml:space="preserve"> </w:t>
      </w:r>
      <w:r w:rsidR="00974BC3" w:rsidRPr="0002407E">
        <w:rPr>
          <w:rFonts w:ascii="Arial" w:hAnsi="Arial" w:cs="Arial"/>
          <w:color w:val="auto"/>
          <w:sz w:val="22"/>
          <w:szCs w:val="22"/>
          <w:lang w:eastAsia="en-US"/>
        </w:rPr>
        <w:t>-</w:t>
      </w:r>
      <w:r w:rsidR="00735354" w:rsidRPr="0002407E">
        <w:rPr>
          <w:rFonts w:ascii="Arial" w:hAnsi="Arial" w:cs="Arial"/>
          <w:color w:val="auto"/>
          <w:sz w:val="22"/>
          <w:szCs w:val="22"/>
          <w:lang w:eastAsia="en-US"/>
        </w:rPr>
        <w:t xml:space="preserve"> </w:t>
      </w:r>
      <w:r w:rsidR="00BA2346" w:rsidRPr="004D28ED">
        <w:rPr>
          <w:rFonts w:ascii="Arial" w:hAnsi="Arial" w:cs="Arial"/>
          <w:i/>
          <w:color w:val="auto"/>
          <w:sz w:val="22"/>
          <w:szCs w:val="22"/>
          <w:lang w:eastAsia="en-US"/>
        </w:rPr>
        <w:t xml:space="preserve">Graficul de </w:t>
      </w:r>
      <w:r w:rsidR="00F97E3A">
        <w:rPr>
          <w:rFonts w:ascii="Arial" w:hAnsi="Arial" w:cs="Arial"/>
          <w:i/>
          <w:color w:val="auto"/>
          <w:sz w:val="22"/>
          <w:szCs w:val="22"/>
          <w:lang w:eastAsia="en-US"/>
        </w:rPr>
        <w:t>depunere a cererilor de prefinanțare/plată/</w:t>
      </w:r>
      <w:r w:rsidR="00BA2346" w:rsidRPr="004D28ED">
        <w:rPr>
          <w:rFonts w:ascii="Arial" w:hAnsi="Arial" w:cs="Arial"/>
          <w:i/>
          <w:color w:val="auto"/>
          <w:sz w:val="22"/>
          <w:szCs w:val="22"/>
          <w:lang w:eastAsia="en-US"/>
        </w:rPr>
        <w:t>rambursare</w:t>
      </w:r>
      <w:r w:rsidR="00F97E3A">
        <w:rPr>
          <w:rFonts w:ascii="Arial" w:hAnsi="Arial" w:cs="Arial"/>
          <w:i/>
          <w:color w:val="auto"/>
          <w:sz w:val="22"/>
          <w:szCs w:val="22"/>
          <w:lang w:eastAsia="en-US"/>
        </w:rPr>
        <w:t xml:space="preserve"> a cheltuielilor</w:t>
      </w:r>
      <w:r w:rsidRPr="004D28ED">
        <w:rPr>
          <w:rFonts w:ascii="Arial" w:hAnsi="Arial" w:cs="Arial"/>
          <w:i/>
          <w:color w:val="auto"/>
          <w:sz w:val="22"/>
          <w:szCs w:val="22"/>
          <w:lang w:eastAsia="en-US"/>
        </w:rPr>
        <w:t xml:space="preserve"> la contract.</w:t>
      </w:r>
    </w:p>
    <w:p w14:paraId="2A4A524A" w14:textId="6DA0C59E" w:rsidR="00321232" w:rsidRPr="0002407E" w:rsidRDefault="00735354" w:rsidP="00656DD5">
      <w:pPr>
        <w:pStyle w:val="Default"/>
        <w:spacing w:before="0" w:after="0" w:line="276" w:lineRule="auto"/>
        <w:ind w:left="426" w:hanging="426"/>
        <w:rPr>
          <w:rFonts w:ascii="Arial" w:hAnsi="Arial" w:cs="Arial"/>
          <w:color w:val="auto"/>
          <w:sz w:val="22"/>
          <w:szCs w:val="22"/>
          <w:lang w:eastAsia="en-US"/>
        </w:rPr>
      </w:pPr>
      <w:r w:rsidRPr="0002407E">
        <w:rPr>
          <w:rFonts w:ascii="Arial" w:hAnsi="Arial" w:cs="Arial"/>
          <w:color w:val="auto"/>
          <w:sz w:val="22"/>
          <w:szCs w:val="22"/>
          <w:lang w:eastAsia="en-US"/>
        </w:rPr>
        <w:t xml:space="preserve">(5) </w:t>
      </w:r>
      <w:r w:rsidR="00E337D0">
        <w:rPr>
          <w:rFonts w:ascii="Arial" w:hAnsi="Arial" w:cs="Arial"/>
          <w:color w:val="auto"/>
          <w:sz w:val="22"/>
          <w:szCs w:val="22"/>
          <w:lang w:eastAsia="en-US"/>
        </w:rPr>
        <w:tab/>
      </w:r>
      <w:r w:rsidRPr="0002407E">
        <w:rPr>
          <w:rFonts w:ascii="Arial" w:hAnsi="Arial" w:cs="Arial"/>
          <w:color w:val="auto"/>
          <w:sz w:val="22"/>
          <w:szCs w:val="22"/>
          <w:lang w:eastAsia="en-US"/>
        </w:rPr>
        <w:t>Î</w:t>
      </w:r>
      <w:r w:rsidR="00321232" w:rsidRPr="0002407E">
        <w:rPr>
          <w:rFonts w:ascii="Arial" w:hAnsi="Arial" w:cs="Arial"/>
          <w:color w:val="auto"/>
          <w:sz w:val="22"/>
          <w:szCs w:val="22"/>
          <w:lang w:eastAsia="en-US"/>
        </w:rPr>
        <w:t xml:space="preserve">n cazul în care, valoarea totală </w:t>
      </w:r>
      <w:r w:rsidR="009B2295" w:rsidRPr="0002407E">
        <w:rPr>
          <w:rFonts w:ascii="Arial" w:hAnsi="Arial" w:cs="Arial"/>
          <w:color w:val="auto"/>
          <w:sz w:val="22"/>
          <w:szCs w:val="22"/>
          <w:lang w:eastAsia="en-US"/>
        </w:rPr>
        <w:t xml:space="preserve"> </w:t>
      </w:r>
      <w:r w:rsidR="00745D86" w:rsidRPr="0002407E">
        <w:rPr>
          <w:rFonts w:ascii="Arial" w:hAnsi="Arial" w:cs="Arial"/>
          <w:color w:val="auto"/>
          <w:sz w:val="22"/>
          <w:szCs w:val="22"/>
          <w:lang w:eastAsia="en-US"/>
        </w:rPr>
        <w:t xml:space="preserve">autorizată </w:t>
      </w:r>
      <w:r w:rsidR="00321232" w:rsidRPr="0002407E">
        <w:rPr>
          <w:rFonts w:ascii="Arial" w:hAnsi="Arial" w:cs="Arial"/>
          <w:color w:val="auto"/>
          <w:sz w:val="22"/>
          <w:szCs w:val="22"/>
          <w:lang w:eastAsia="en-US"/>
        </w:rPr>
        <w:t>este m</w:t>
      </w:r>
      <w:r w:rsidR="00745D86" w:rsidRPr="0002407E">
        <w:rPr>
          <w:rFonts w:ascii="Arial" w:hAnsi="Arial" w:cs="Arial"/>
          <w:color w:val="auto"/>
          <w:sz w:val="22"/>
          <w:szCs w:val="22"/>
          <w:lang w:eastAsia="en-US"/>
        </w:rPr>
        <w:t>ai mică decât valoarea prevazută î</w:t>
      </w:r>
      <w:r w:rsidR="00321232" w:rsidRPr="0002407E">
        <w:rPr>
          <w:rFonts w:ascii="Arial" w:hAnsi="Arial" w:cs="Arial"/>
          <w:color w:val="auto"/>
          <w:sz w:val="22"/>
          <w:szCs w:val="22"/>
          <w:lang w:eastAsia="en-US"/>
        </w:rPr>
        <w:t>n coloana 2</w:t>
      </w:r>
      <w:r w:rsidR="00ED4526">
        <w:rPr>
          <w:rFonts w:ascii="Arial" w:hAnsi="Arial" w:cs="Arial"/>
          <w:color w:val="auto"/>
          <w:sz w:val="22"/>
          <w:szCs w:val="22"/>
          <w:lang w:eastAsia="en-US"/>
        </w:rPr>
        <w:t>/5</w:t>
      </w:r>
      <w:r w:rsidR="00755F54">
        <w:rPr>
          <w:rStyle w:val="FootnoteReference"/>
          <w:rFonts w:ascii="Arial" w:hAnsi="Arial"/>
          <w:color w:val="auto"/>
          <w:sz w:val="22"/>
          <w:szCs w:val="22"/>
          <w:lang w:eastAsia="en-US"/>
        </w:rPr>
        <w:footnoteReference w:id="3"/>
      </w:r>
      <w:r w:rsidR="00ED4526">
        <w:rPr>
          <w:rFonts w:ascii="Arial" w:hAnsi="Arial" w:cs="Arial"/>
          <w:color w:val="auto"/>
          <w:sz w:val="22"/>
          <w:szCs w:val="22"/>
          <w:lang w:eastAsia="en-US"/>
        </w:rPr>
        <w:t>, după</w:t>
      </w:r>
      <w:r w:rsidR="00150E82" w:rsidRPr="0002407E">
        <w:rPr>
          <w:rFonts w:ascii="Arial" w:hAnsi="Arial" w:cs="Arial"/>
          <w:color w:val="auto"/>
          <w:sz w:val="22"/>
          <w:szCs w:val="22"/>
          <w:lang w:eastAsia="en-US"/>
        </w:rPr>
        <w:t xml:space="preserve"> caz,</w:t>
      </w:r>
      <w:r w:rsidR="00321232" w:rsidRPr="0002407E">
        <w:rPr>
          <w:rFonts w:ascii="Arial" w:hAnsi="Arial" w:cs="Arial"/>
          <w:color w:val="auto"/>
          <w:sz w:val="22"/>
          <w:szCs w:val="22"/>
          <w:lang w:eastAsia="en-US"/>
        </w:rPr>
        <w:t xml:space="preserve"> din </w:t>
      </w:r>
      <w:r w:rsidRPr="0002407E">
        <w:rPr>
          <w:rFonts w:ascii="Arial" w:hAnsi="Arial" w:cs="Arial"/>
          <w:color w:val="auto"/>
          <w:sz w:val="22"/>
          <w:szCs w:val="22"/>
          <w:lang w:eastAsia="en-US"/>
        </w:rPr>
        <w:t xml:space="preserve">tabelul de mai sus, </w:t>
      </w:r>
      <w:r w:rsidR="00745D86" w:rsidRPr="0002407E">
        <w:rPr>
          <w:rFonts w:ascii="Arial" w:hAnsi="Arial" w:cs="Arial"/>
          <w:color w:val="auto"/>
          <w:sz w:val="22"/>
          <w:szCs w:val="22"/>
          <w:lang w:eastAsia="en-US"/>
        </w:rPr>
        <w:t>finanțarea nerambursabilă prevăzută</w:t>
      </w:r>
      <w:r w:rsidR="00605017" w:rsidRPr="0002407E">
        <w:rPr>
          <w:rFonts w:ascii="Arial" w:hAnsi="Arial" w:cs="Arial"/>
          <w:color w:val="auto"/>
          <w:sz w:val="22"/>
          <w:szCs w:val="22"/>
          <w:lang w:eastAsia="en-US"/>
        </w:rPr>
        <w:t xml:space="preserve"> la aliniatul (2) </w:t>
      </w:r>
      <w:r w:rsidR="00321232" w:rsidRPr="0002407E">
        <w:rPr>
          <w:rFonts w:ascii="Arial" w:hAnsi="Arial" w:cs="Arial"/>
          <w:color w:val="auto"/>
          <w:sz w:val="22"/>
          <w:szCs w:val="22"/>
          <w:lang w:eastAsia="en-US"/>
        </w:rPr>
        <w:t xml:space="preserve">se va reduce corespunzător. </w:t>
      </w:r>
    </w:p>
    <w:p w14:paraId="004399AF" w14:textId="77777777" w:rsidR="00321232" w:rsidRPr="0002407E" w:rsidRDefault="00321232" w:rsidP="00321232">
      <w:pPr>
        <w:jc w:val="both"/>
        <w:rPr>
          <w:rFonts w:ascii="Arial" w:hAnsi="Arial" w:cs="Arial"/>
          <w:sz w:val="22"/>
          <w:szCs w:val="22"/>
        </w:rPr>
      </w:pPr>
    </w:p>
    <w:p w14:paraId="3C6B75EA" w14:textId="77777777" w:rsidR="00321232" w:rsidRPr="0002407E" w:rsidRDefault="00321232" w:rsidP="00321232">
      <w:pPr>
        <w:pStyle w:val="Heading2"/>
        <w:rPr>
          <w:rFonts w:ascii="Arial" w:hAnsi="Arial" w:cs="Arial"/>
          <w:sz w:val="22"/>
          <w:szCs w:val="22"/>
          <w:lang w:val="ro-RO"/>
        </w:rPr>
      </w:pPr>
      <w:bookmarkStart w:id="20" w:name="_Toc424285800"/>
      <w:r w:rsidRPr="0002407E">
        <w:rPr>
          <w:rFonts w:ascii="Arial" w:hAnsi="Arial" w:cs="Arial"/>
          <w:sz w:val="22"/>
          <w:szCs w:val="22"/>
          <w:lang w:val="ro-RO"/>
        </w:rPr>
        <w:t>Articolul 4 – Eligibilitatea cheltuielilor</w:t>
      </w:r>
      <w:bookmarkEnd w:id="20"/>
    </w:p>
    <w:p w14:paraId="0197535A" w14:textId="77777777" w:rsidR="00321232" w:rsidRPr="0002407E" w:rsidRDefault="00321232" w:rsidP="00321232">
      <w:pPr>
        <w:rPr>
          <w:rFonts w:ascii="Arial" w:hAnsi="Arial" w:cs="Arial"/>
          <w:sz w:val="22"/>
          <w:szCs w:val="22"/>
        </w:rPr>
      </w:pPr>
    </w:p>
    <w:p w14:paraId="25654E2E" w14:textId="77777777" w:rsidR="00321232" w:rsidRPr="0002407E" w:rsidRDefault="00321232" w:rsidP="00AD4DBB">
      <w:pPr>
        <w:pStyle w:val="Head2-Alin"/>
        <w:numPr>
          <w:ilvl w:val="0"/>
          <w:numId w:val="16"/>
        </w:numPr>
        <w:tabs>
          <w:tab w:val="clear" w:pos="2880"/>
          <w:tab w:val="right" w:pos="9000"/>
        </w:tabs>
        <w:spacing w:before="0" w:after="0" w:line="276" w:lineRule="auto"/>
        <w:ind w:left="426" w:hanging="426"/>
        <w:rPr>
          <w:rFonts w:ascii="Arial" w:hAnsi="Arial" w:cs="Arial"/>
          <w:sz w:val="22"/>
          <w:szCs w:val="22"/>
        </w:rPr>
      </w:pPr>
      <w:r w:rsidRPr="0002407E">
        <w:rPr>
          <w:rFonts w:ascii="Arial" w:hAnsi="Arial" w:cs="Arial"/>
          <w:sz w:val="22"/>
          <w:szCs w:val="22"/>
        </w:rPr>
        <w:t xml:space="preserve">Cheltuielile sunt considerate eligibile dacă sunt în conformitate cu : </w:t>
      </w:r>
    </w:p>
    <w:p w14:paraId="3A75142D" w14:textId="0C1F8D03" w:rsidR="00321232" w:rsidRPr="0002407E" w:rsidRDefault="00975EEC" w:rsidP="005560AE">
      <w:pPr>
        <w:pStyle w:val="BodyText"/>
        <w:numPr>
          <w:ilvl w:val="0"/>
          <w:numId w:val="36"/>
        </w:numPr>
        <w:suppressAutoHyphens/>
        <w:spacing w:line="276" w:lineRule="auto"/>
        <w:ind w:left="851"/>
        <w:contextualSpacing/>
        <w:rPr>
          <w:rFonts w:ascii="Arial" w:hAnsi="Arial" w:cs="Arial"/>
          <w:szCs w:val="22"/>
        </w:rPr>
      </w:pPr>
      <w:r w:rsidRPr="0002407E">
        <w:rPr>
          <w:rFonts w:ascii="Arial" w:hAnsi="Arial" w:cs="Arial"/>
          <w:szCs w:val="22"/>
        </w:rPr>
        <w:t xml:space="preserve">Legislația națională și europeană </w:t>
      </w:r>
      <w:r w:rsidR="00754978">
        <w:rPr>
          <w:rFonts w:ascii="Arial" w:hAnsi="Arial" w:cs="Arial"/>
          <w:szCs w:val="22"/>
        </w:rPr>
        <w:t>aplicabil</w:t>
      </w:r>
      <w:r w:rsidR="001C26B1">
        <w:rPr>
          <w:rFonts w:ascii="Arial" w:hAnsi="Arial" w:cs="Arial"/>
          <w:szCs w:val="22"/>
        </w:rPr>
        <w:t>ă;</w:t>
      </w:r>
    </w:p>
    <w:p w14:paraId="5C77BA92" w14:textId="661B6775" w:rsidR="00EF262E" w:rsidRPr="0002407E" w:rsidRDefault="00EF262E" w:rsidP="005560AE">
      <w:pPr>
        <w:pStyle w:val="BodyText"/>
        <w:numPr>
          <w:ilvl w:val="0"/>
          <w:numId w:val="36"/>
        </w:numPr>
        <w:suppressAutoHyphens/>
        <w:spacing w:line="276" w:lineRule="auto"/>
        <w:ind w:left="851"/>
        <w:contextualSpacing/>
        <w:rPr>
          <w:rFonts w:ascii="Arial" w:hAnsi="Arial" w:cs="Arial"/>
          <w:szCs w:val="22"/>
        </w:rPr>
      </w:pPr>
      <w:r w:rsidRPr="0002407E">
        <w:rPr>
          <w:rFonts w:ascii="Arial" w:hAnsi="Arial" w:cs="Arial"/>
          <w:szCs w:val="22"/>
        </w:rPr>
        <w:t>Ghidul Solicitantului</w:t>
      </w:r>
      <w:r w:rsidR="001C26B1">
        <w:rPr>
          <w:rFonts w:ascii="Arial" w:hAnsi="Arial" w:cs="Arial"/>
          <w:szCs w:val="22"/>
        </w:rPr>
        <w:t>;</w:t>
      </w:r>
    </w:p>
    <w:p w14:paraId="765A52C2" w14:textId="12A6D34E" w:rsidR="009B2295" w:rsidRPr="00754978" w:rsidRDefault="00A71C96" w:rsidP="005560AE">
      <w:pPr>
        <w:pStyle w:val="BodyText"/>
        <w:numPr>
          <w:ilvl w:val="0"/>
          <w:numId w:val="36"/>
        </w:numPr>
        <w:suppressAutoHyphens/>
        <w:spacing w:line="276" w:lineRule="auto"/>
        <w:ind w:left="851"/>
        <w:contextualSpacing/>
        <w:rPr>
          <w:rFonts w:ascii="Arial" w:hAnsi="Arial" w:cs="Arial"/>
          <w:i/>
          <w:szCs w:val="22"/>
        </w:rPr>
      </w:pPr>
      <w:r>
        <w:rPr>
          <w:rFonts w:ascii="Arial" w:hAnsi="Arial" w:cs="Arial"/>
          <w:szCs w:val="22"/>
        </w:rPr>
        <w:lastRenderedPageBreak/>
        <w:t>Secțiunea</w:t>
      </w:r>
      <w:r w:rsidR="00974BC3" w:rsidRPr="0002407E">
        <w:rPr>
          <w:rFonts w:ascii="Arial" w:hAnsi="Arial" w:cs="Arial"/>
          <w:szCs w:val="22"/>
        </w:rPr>
        <w:t xml:space="preserve"> </w:t>
      </w:r>
      <w:r w:rsidR="001C26B1">
        <w:rPr>
          <w:rFonts w:ascii="Arial" w:hAnsi="Arial" w:cs="Arial"/>
          <w:szCs w:val="22"/>
        </w:rPr>
        <w:t>„</w:t>
      </w:r>
      <w:r w:rsidR="00974BC3" w:rsidRPr="00754978">
        <w:rPr>
          <w:rFonts w:ascii="Arial" w:hAnsi="Arial" w:cs="Arial"/>
          <w:i/>
          <w:szCs w:val="22"/>
        </w:rPr>
        <w:t>Condiții de rambursare și plată a</w:t>
      </w:r>
      <w:r w:rsidR="00321232" w:rsidRPr="00754978">
        <w:rPr>
          <w:rFonts w:ascii="Arial" w:hAnsi="Arial" w:cs="Arial"/>
          <w:i/>
          <w:szCs w:val="22"/>
        </w:rPr>
        <w:t xml:space="preserve"> cheltuielilor</w:t>
      </w:r>
      <w:r w:rsidRPr="00754978">
        <w:rPr>
          <w:rFonts w:ascii="Arial" w:hAnsi="Arial" w:cs="Arial"/>
          <w:i/>
          <w:szCs w:val="22"/>
        </w:rPr>
        <w:t>”</w:t>
      </w:r>
      <w:r>
        <w:rPr>
          <w:rFonts w:ascii="Arial" w:hAnsi="Arial" w:cs="Arial"/>
          <w:szCs w:val="22"/>
        </w:rPr>
        <w:t xml:space="preserve"> din Anexa 1 – </w:t>
      </w:r>
      <w:r w:rsidRPr="00754978">
        <w:rPr>
          <w:rFonts w:ascii="Arial" w:hAnsi="Arial" w:cs="Arial"/>
          <w:i/>
          <w:szCs w:val="22"/>
        </w:rPr>
        <w:t>Condiții Specifice</w:t>
      </w:r>
    </w:p>
    <w:p w14:paraId="0D78277F" w14:textId="09AF3F26" w:rsidR="00321232" w:rsidRPr="0002407E" w:rsidRDefault="00321232" w:rsidP="00AD4DBB">
      <w:pPr>
        <w:pStyle w:val="Head2-Alin"/>
        <w:numPr>
          <w:ilvl w:val="0"/>
          <w:numId w:val="16"/>
        </w:numPr>
        <w:tabs>
          <w:tab w:val="clear" w:pos="2880"/>
          <w:tab w:val="left" w:pos="0"/>
          <w:tab w:val="right" w:pos="9000"/>
        </w:tabs>
        <w:spacing w:before="0" w:after="0" w:line="276" w:lineRule="auto"/>
        <w:ind w:left="426" w:hanging="426"/>
        <w:rPr>
          <w:rFonts w:ascii="Arial" w:hAnsi="Arial" w:cs="Arial"/>
          <w:sz w:val="22"/>
          <w:szCs w:val="22"/>
        </w:rPr>
      </w:pPr>
      <w:r w:rsidRPr="0002407E">
        <w:rPr>
          <w:rFonts w:ascii="Arial" w:hAnsi="Arial" w:cs="Arial"/>
          <w:sz w:val="22"/>
          <w:szCs w:val="22"/>
        </w:rPr>
        <w:t>Cheltuielile aferente prezentului Proiect sunt eligibile cu condiţia ca acestea</w:t>
      </w:r>
      <w:r w:rsidR="007C2A06" w:rsidRPr="0002407E">
        <w:rPr>
          <w:rFonts w:ascii="Arial" w:hAnsi="Arial" w:cs="Arial"/>
          <w:sz w:val="22"/>
          <w:szCs w:val="22"/>
        </w:rPr>
        <w:t xml:space="preserve"> să fie cuprinse în Cererea de F</w:t>
      </w:r>
      <w:r w:rsidRPr="0002407E">
        <w:rPr>
          <w:rFonts w:ascii="Arial" w:hAnsi="Arial" w:cs="Arial"/>
          <w:sz w:val="22"/>
          <w:szCs w:val="22"/>
        </w:rPr>
        <w:t>inantare</w:t>
      </w:r>
      <w:r w:rsidR="007C2A06" w:rsidRPr="0002407E">
        <w:rPr>
          <w:rFonts w:ascii="Arial" w:hAnsi="Arial" w:cs="Arial"/>
          <w:sz w:val="22"/>
          <w:szCs w:val="22"/>
        </w:rPr>
        <w:t>.</w:t>
      </w:r>
    </w:p>
    <w:p w14:paraId="558FE809" w14:textId="77777777" w:rsidR="00321232" w:rsidRPr="0002407E" w:rsidRDefault="00321232" w:rsidP="00321232">
      <w:pPr>
        <w:pStyle w:val="Head2-Alin"/>
        <w:numPr>
          <w:ilvl w:val="0"/>
          <w:numId w:val="0"/>
        </w:numPr>
        <w:tabs>
          <w:tab w:val="num" w:pos="900"/>
          <w:tab w:val="right" w:pos="9000"/>
        </w:tabs>
        <w:spacing w:before="0" w:after="0"/>
        <w:ind w:left="630"/>
        <w:rPr>
          <w:rFonts w:ascii="Arial" w:hAnsi="Arial" w:cs="Arial"/>
          <w:sz w:val="22"/>
          <w:szCs w:val="22"/>
        </w:rPr>
      </w:pPr>
    </w:p>
    <w:p w14:paraId="0CC58441" w14:textId="4079114E" w:rsidR="00321232" w:rsidRPr="0002407E" w:rsidRDefault="00321232" w:rsidP="00321232">
      <w:pPr>
        <w:pStyle w:val="Heading2"/>
        <w:rPr>
          <w:rFonts w:ascii="Arial" w:hAnsi="Arial" w:cs="Arial"/>
          <w:sz w:val="22"/>
          <w:szCs w:val="22"/>
          <w:lang w:val="ro-RO"/>
        </w:rPr>
      </w:pPr>
      <w:r w:rsidRPr="0002407E">
        <w:rPr>
          <w:rFonts w:ascii="Arial" w:hAnsi="Arial" w:cs="Arial"/>
          <w:sz w:val="22"/>
          <w:szCs w:val="22"/>
          <w:lang w:val="ro-RO"/>
        </w:rPr>
        <w:t xml:space="preserve">Articolul 5 - Acordarea </w:t>
      </w:r>
      <w:r w:rsidR="003857E6">
        <w:rPr>
          <w:rFonts w:ascii="Arial" w:hAnsi="Arial" w:cs="Arial"/>
          <w:sz w:val="22"/>
          <w:szCs w:val="22"/>
          <w:lang w:val="ro-RO"/>
        </w:rPr>
        <w:t>ș</w:t>
      </w:r>
      <w:r w:rsidRPr="0002407E">
        <w:rPr>
          <w:rFonts w:ascii="Arial" w:hAnsi="Arial" w:cs="Arial"/>
          <w:sz w:val="22"/>
          <w:szCs w:val="22"/>
          <w:lang w:val="ro-RO"/>
        </w:rPr>
        <w:t>i recuperarea prefinanțării</w:t>
      </w:r>
    </w:p>
    <w:p w14:paraId="106F6312" w14:textId="77777777" w:rsidR="00321232" w:rsidRPr="0002407E" w:rsidRDefault="00321232" w:rsidP="00321232">
      <w:pPr>
        <w:rPr>
          <w:rFonts w:ascii="Arial" w:hAnsi="Arial" w:cs="Arial"/>
          <w:sz w:val="22"/>
          <w:szCs w:val="22"/>
        </w:rPr>
      </w:pPr>
    </w:p>
    <w:p w14:paraId="1C385886" w14:textId="7FEE9653" w:rsidR="00321232" w:rsidRPr="0002407E" w:rsidRDefault="00321232" w:rsidP="00577922">
      <w:pPr>
        <w:pStyle w:val="Head5-Subsect"/>
        <w:numPr>
          <w:ilvl w:val="0"/>
          <w:numId w:val="0"/>
        </w:numPr>
        <w:tabs>
          <w:tab w:val="clear" w:pos="502"/>
          <w:tab w:val="clear" w:pos="1080"/>
          <w:tab w:val="clear" w:pos="2880"/>
          <w:tab w:val="right" w:pos="9000"/>
        </w:tabs>
        <w:spacing w:before="0" w:after="0" w:line="276" w:lineRule="auto"/>
        <w:ind w:left="426"/>
        <w:rPr>
          <w:rFonts w:ascii="Arial" w:hAnsi="Arial" w:cs="Arial"/>
          <w:b w:val="0"/>
          <w:bCs w:val="0"/>
          <w:sz w:val="22"/>
          <w:szCs w:val="22"/>
        </w:rPr>
      </w:pPr>
      <w:r w:rsidRPr="0002407E">
        <w:rPr>
          <w:rFonts w:ascii="Arial" w:hAnsi="Arial" w:cs="Arial"/>
          <w:b w:val="0"/>
          <w:bCs w:val="0"/>
          <w:sz w:val="22"/>
          <w:szCs w:val="22"/>
        </w:rPr>
        <w:t xml:space="preserve">Beneficiarul </w:t>
      </w:r>
      <w:r w:rsidR="00634363" w:rsidRPr="0002407E">
        <w:rPr>
          <w:rFonts w:ascii="Arial" w:hAnsi="Arial" w:cs="Arial"/>
          <w:b w:val="0"/>
          <w:bCs w:val="0"/>
          <w:sz w:val="22"/>
          <w:szCs w:val="22"/>
        </w:rPr>
        <w:t>are dreptul de a primi prefinanțare</w:t>
      </w:r>
      <w:r w:rsidR="00CA0A64">
        <w:rPr>
          <w:rFonts w:ascii="Arial" w:hAnsi="Arial" w:cs="Arial"/>
          <w:b w:val="0"/>
          <w:bCs w:val="0"/>
          <w:sz w:val="22"/>
          <w:szCs w:val="22"/>
        </w:rPr>
        <w:t>,</w:t>
      </w:r>
      <w:r w:rsidR="00634363" w:rsidRPr="0002407E">
        <w:rPr>
          <w:rFonts w:ascii="Arial" w:hAnsi="Arial" w:cs="Arial"/>
          <w:b w:val="0"/>
          <w:bCs w:val="0"/>
          <w:sz w:val="22"/>
          <w:szCs w:val="22"/>
        </w:rPr>
        <w:t xml:space="preserve"> în condițiile legislaț</w:t>
      </w:r>
      <w:r w:rsidRPr="0002407E">
        <w:rPr>
          <w:rFonts w:ascii="Arial" w:hAnsi="Arial" w:cs="Arial"/>
          <w:b w:val="0"/>
          <w:bCs w:val="0"/>
          <w:sz w:val="22"/>
          <w:szCs w:val="22"/>
        </w:rPr>
        <w:t>iei</w:t>
      </w:r>
      <w:r w:rsidR="00634363" w:rsidRPr="0002407E">
        <w:rPr>
          <w:rFonts w:ascii="Arial" w:hAnsi="Arial" w:cs="Arial"/>
          <w:b w:val="0"/>
          <w:bCs w:val="0"/>
          <w:sz w:val="22"/>
          <w:szCs w:val="22"/>
        </w:rPr>
        <w:t xml:space="preserve"> î</w:t>
      </w:r>
      <w:r w:rsidR="00184330" w:rsidRPr="0002407E">
        <w:rPr>
          <w:rFonts w:ascii="Arial" w:hAnsi="Arial" w:cs="Arial"/>
          <w:b w:val="0"/>
          <w:bCs w:val="0"/>
          <w:sz w:val="22"/>
          <w:szCs w:val="22"/>
        </w:rPr>
        <w:t xml:space="preserve">n vigoare, </w:t>
      </w:r>
      <w:r w:rsidR="00F02D65">
        <w:rPr>
          <w:rFonts w:ascii="Arial" w:hAnsi="Arial" w:cs="Arial"/>
          <w:b w:val="0"/>
          <w:bCs w:val="0"/>
          <w:sz w:val="22"/>
          <w:szCs w:val="22"/>
        </w:rPr>
        <w:t>conform Secțiunii</w:t>
      </w:r>
      <w:r w:rsidR="00634363" w:rsidRPr="0002407E">
        <w:rPr>
          <w:rFonts w:ascii="Arial" w:hAnsi="Arial" w:cs="Arial"/>
          <w:b w:val="0"/>
          <w:bCs w:val="0"/>
          <w:sz w:val="22"/>
          <w:szCs w:val="22"/>
        </w:rPr>
        <w:t xml:space="preserve"> </w:t>
      </w:r>
      <w:r w:rsidR="00CA0A64">
        <w:rPr>
          <w:rFonts w:ascii="Arial" w:hAnsi="Arial" w:cs="Arial"/>
          <w:b w:val="0"/>
          <w:bCs w:val="0"/>
          <w:sz w:val="22"/>
          <w:szCs w:val="22"/>
        </w:rPr>
        <w:t>„</w:t>
      </w:r>
      <w:r w:rsidR="00634363" w:rsidRPr="003857E6">
        <w:rPr>
          <w:rFonts w:ascii="Arial" w:hAnsi="Arial" w:cs="Arial"/>
          <w:b w:val="0"/>
          <w:bCs w:val="0"/>
          <w:i/>
          <w:sz w:val="22"/>
          <w:szCs w:val="22"/>
        </w:rPr>
        <w:t>Acordarea și recuperarea prefinanță</w:t>
      </w:r>
      <w:r w:rsidR="003A236B" w:rsidRPr="003857E6">
        <w:rPr>
          <w:rFonts w:ascii="Arial" w:hAnsi="Arial" w:cs="Arial"/>
          <w:b w:val="0"/>
          <w:bCs w:val="0"/>
          <w:i/>
          <w:sz w:val="22"/>
          <w:szCs w:val="22"/>
        </w:rPr>
        <w:t>rii</w:t>
      </w:r>
      <w:r w:rsidR="00F02D65" w:rsidRPr="003857E6">
        <w:rPr>
          <w:rFonts w:ascii="Arial" w:hAnsi="Arial" w:cs="Arial"/>
          <w:b w:val="0"/>
          <w:bCs w:val="0"/>
          <w:i/>
          <w:sz w:val="22"/>
          <w:szCs w:val="22"/>
        </w:rPr>
        <w:t>”</w:t>
      </w:r>
      <w:r w:rsidR="00F02D65">
        <w:rPr>
          <w:rFonts w:ascii="Arial" w:hAnsi="Arial" w:cs="Arial"/>
          <w:b w:val="0"/>
          <w:bCs w:val="0"/>
          <w:sz w:val="22"/>
          <w:szCs w:val="22"/>
        </w:rPr>
        <w:t xml:space="preserve"> din Anexa 1 – </w:t>
      </w:r>
      <w:r w:rsidR="00F02D65" w:rsidRPr="003857E6">
        <w:rPr>
          <w:rFonts w:ascii="Arial" w:hAnsi="Arial" w:cs="Arial"/>
          <w:b w:val="0"/>
          <w:bCs w:val="0"/>
          <w:i/>
          <w:sz w:val="22"/>
          <w:szCs w:val="22"/>
        </w:rPr>
        <w:t>Condiții Specifice</w:t>
      </w:r>
      <w:r w:rsidR="00F02D65">
        <w:rPr>
          <w:rFonts w:ascii="Arial" w:hAnsi="Arial" w:cs="Arial"/>
          <w:b w:val="0"/>
          <w:bCs w:val="0"/>
          <w:sz w:val="22"/>
          <w:szCs w:val="22"/>
        </w:rPr>
        <w:t>,</w:t>
      </w:r>
      <w:r w:rsidR="003A236B">
        <w:rPr>
          <w:rFonts w:ascii="Arial" w:hAnsi="Arial" w:cs="Arial"/>
          <w:b w:val="0"/>
          <w:bCs w:val="0"/>
          <w:sz w:val="22"/>
          <w:szCs w:val="22"/>
        </w:rPr>
        <w:t xml:space="preserve"> </w:t>
      </w:r>
      <w:r w:rsidR="00745D86" w:rsidRPr="0002407E">
        <w:rPr>
          <w:rFonts w:ascii="Arial" w:hAnsi="Arial" w:cs="Arial"/>
          <w:b w:val="0"/>
          <w:bCs w:val="0"/>
          <w:sz w:val="22"/>
          <w:szCs w:val="22"/>
        </w:rPr>
        <w:t>după</w:t>
      </w:r>
      <w:r w:rsidR="00F02D65">
        <w:rPr>
          <w:rFonts w:ascii="Arial" w:hAnsi="Arial" w:cs="Arial"/>
          <w:b w:val="0"/>
          <w:bCs w:val="0"/>
          <w:sz w:val="22"/>
          <w:szCs w:val="22"/>
        </w:rPr>
        <w:t xml:space="preserve"> caz</w:t>
      </w:r>
      <w:r w:rsidR="003A236B">
        <w:rPr>
          <w:rFonts w:ascii="Arial" w:hAnsi="Arial" w:cs="Arial"/>
          <w:b w:val="0"/>
          <w:bCs w:val="0"/>
          <w:sz w:val="22"/>
          <w:szCs w:val="22"/>
        </w:rPr>
        <w:t>.</w:t>
      </w:r>
    </w:p>
    <w:p w14:paraId="38A8BBE3" w14:textId="77777777" w:rsidR="00321232" w:rsidRPr="0002407E" w:rsidRDefault="00321232" w:rsidP="00321232">
      <w:pPr>
        <w:pStyle w:val="Head2-Alin"/>
        <w:numPr>
          <w:ilvl w:val="0"/>
          <w:numId w:val="0"/>
        </w:numPr>
        <w:spacing w:before="0" w:after="0"/>
        <w:ind w:left="1637" w:hanging="360"/>
        <w:rPr>
          <w:rFonts w:ascii="Arial" w:hAnsi="Arial" w:cs="Arial"/>
          <w:sz w:val="22"/>
          <w:szCs w:val="22"/>
        </w:rPr>
      </w:pPr>
    </w:p>
    <w:p w14:paraId="3C3CB793" w14:textId="77777777" w:rsidR="00321232" w:rsidRPr="0002407E" w:rsidRDefault="00321232" w:rsidP="00321232">
      <w:pPr>
        <w:pStyle w:val="Heading2"/>
        <w:rPr>
          <w:rFonts w:ascii="Arial" w:hAnsi="Arial" w:cs="Arial"/>
          <w:sz w:val="22"/>
          <w:szCs w:val="22"/>
          <w:lang w:val="ro-RO"/>
        </w:rPr>
      </w:pPr>
      <w:bookmarkStart w:id="21" w:name="_Toc424285801"/>
      <w:r w:rsidRPr="0002407E">
        <w:rPr>
          <w:rFonts w:ascii="Arial" w:hAnsi="Arial" w:cs="Arial"/>
          <w:sz w:val="22"/>
          <w:szCs w:val="22"/>
          <w:lang w:val="ro-RO"/>
        </w:rPr>
        <w:t>Articolul 6 – Rambursarea / plata cheltuielilor</w:t>
      </w:r>
      <w:bookmarkEnd w:id="21"/>
    </w:p>
    <w:p w14:paraId="005B6084" w14:textId="77777777" w:rsidR="00321232" w:rsidRPr="0002407E" w:rsidRDefault="00321232" w:rsidP="00321232">
      <w:pPr>
        <w:pStyle w:val="Head5-Subsect"/>
        <w:numPr>
          <w:ilvl w:val="0"/>
          <w:numId w:val="0"/>
        </w:numPr>
        <w:tabs>
          <w:tab w:val="num" w:pos="2160"/>
          <w:tab w:val="right" w:pos="9000"/>
        </w:tabs>
        <w:spacing w:before="0" w:after="0" w:line="276" w:lineRule="auto"/>
        <w:rPr>
          <w:rFonts w:ascii="Arial" w:hAnsi="Arial" w:cs="Arial"/>
          <w:b w:val="0"/>
          <w:bCs w:val="0"/>
          <w:sz w:val="22"/>
          <w:szCs w:val="22"/>
        </w:rPr>
      </w:pPr>
      <w:r w:rsidRPr="0002407E">
        <w:rPr>
          <w:rFonts w:ascii="Arial" w:hAnsi="Arial" w:cs="Arial"/>
          <w:b w:val="0"/>
          <w:bCs w:val="0"/>
          <w:sz w:val="22"/>
          <w:szCs w:val="22"/>
        </w:rPr>
        <w:tab/>
      </w:r>
    </w:p>
    <w:p w14:paraId="4C9260D3" w14:textId="3981C533" w:rsidR="00321232" w:rsidRPr="0002407E" w:rsidRDefault="00321232" w:rsidP="00F02D65">
      <w:pPr>
        <w:pStyle w:val="Head2-Alin"/>
        <w:numPr>
          <w:ilvl w:val="0"/>
          <w:numId w:val="9"/>
        </w:numPr>
        <w:tabs>
          <w:tab w:val="clear" w:pos="2880"/>
        </w:tabs>
        <w:suppressAutoHyphens/>
        <w:spacing w:before="0" w:after="0" w:line="276" w:lineRule="auto"/>
        <w:ind w:left="426" w:hanging="426"/>
        <w:contextualSpacing/>
        <w:rPr>
          <w:rFonts w:ascii="Arial" w:hAnsi="Arial" w:cs="Arial"/>
          <w:sz w:val="22"/>
          <w:szCs w:val="22"/>
        </w:rPr>
      </w:pPr>
      <w:r w:rsidRPr="0002407E">
        <w:rPr>
          <w:rFonts w:ascii="Arial" w:hAnsi="Arial" w:cs="Arial"/>
          <w:sz w:val="22"/>
          <w:szCs w:val="22"/>
        </w:rPr>
        <w:t>Rambursarea sau plata se va realiza de către AM</w:t>
      </w:r>
      <w:r w:rsidR="00386948" w:rsidRPr="0002407E">
        <w:rPr>
          <w:rFonts w:ascii="Arial" w:hAnsi="Arial" w:cs="Arial"/>
          <w:sz w:val="22"/>
          <w:szCs w:val="22"/>
        </w:rPr>
        <w:t xml:space="preserve"> </w:t>
      </w:r>
      <w:r w:rsidRPr="0002407E">
        <w:rPr>
          <w:rFonts w:ascii="Arial" w:hAnsi="Arial" w:cs="Arial"/>
          <w:sz w:val="22"/>
          <w:szCs w:val="22"/>
        </w:rPr>
        <w:t xml:space="preserve">în conformitate cu </w:t>
      </w:r>
      <w:r w:rsidR="00F02D65">
        <w:rPr>
          <w:rFonts w:ascii="Arial" w:hAnsi="Arial" w:cs="Arial"/>
          <w:sz w:val="22"/>
          <w:szCs w:val="22"/>
        </w:rPr>
        <w:t>Secțiunea</w:t>
      </w:r>
      <w:r w:rsidR="00386948" w:rsidRPr="0002407E">
        <w:rPr>
          <w:rFonts w:ascii="Arial" w:hAnsi="Arial" w:cs="Arial"/>
          <w:sz w:val="22"/>
          <w:szCs w:val="22"/>
        </w:rPr>
        <w:t xml:space="preserve"> </w:t>
      </w:r>
      <w:r w:rsidR="00CA0A64">
        <w:rPr>
          <w:rFonts w:ascii="Arial" w:hAnsi="Arial" w:cs="Arial"/>
          <w:sz w:val="22"/>
          <w:szCs w:val="22"/>
        </w:rPr>
        <w:t>„</w:t>
      </w:r>
      <w:r w:rsidR="00386948" w:rsidRPr="003857E6">
        <w:rPr>
          <w:rFonts w:ascii="Arial" w:hAnsi="Arial" w:cs="Arial"/>
          <w:i/>
          <w:sz w:val="22"/>
          <w:szCs w:val="22"/>
        </w:rPr>
        <w:t>Condiții de rambursare</w:t>
      </w:r>
      <w:r w:rsidRPr="003857E6">
        <w:rPr>
          <w:rFonts w:ascii="Arial" w:hAnsi="Arial" w:cs="Arial"/>
          <w:i/>
          <w:sz w:val="22"/>
          <w:szCs w:val="22"/>
        </w:rPr>
        <w:t xml:space="preserve"> şi plata ch</w:t>
      </w:r>
      <w:r w:rsidR="00974BC3" w:rsidRPr="003857E6">
        <w:rPr>
          <w:rFonts w:ascii="Arial" w:hAnsi="Arial" w:cs="Arial"/>
          <w:i/>
          <w:sz w:val="22"/>
          <w:szCs w:val="22"/>
        </w:rPr>
        <w:t>eltuielilor</w:t>
      </w:r>
      <w:r w:rsidR="00F02D65" w:rsidRPr="003857E6">
        <w:rPr>
          <w:rFonts w:ascii="Arial" w:hAnsi="Arial" w:cs="Arial"/>
          <w:i/>
          <w:sz w:val="22"/>
          <w:szCs w:val="22"/>
        </w:rPr>
        <w:t>”</w:t>
      </w:r>
      <w:r w:rsidR="00F02D65" w:rsidRPr="00F02D65">
        <w:t xml:space="preserve"> </w:t>
      </w:r>
      <w:r w:rsidR="00F02D65">
        <w:t xml:space="preserve">din </w:t>
      </w:r>
      <w:r w:rsidR="00F02D65" w:rsidRPr="00F02D65">
        <w:rPr>
          <w:rFonts w:ascii="Arial" w:hAnsi="Arial" w:cs="Arial"/>
          <w:sz w:val="22"/>
          <w:szCs w:val="22"/>
        </w:rPr>
        <w:t xml:space="preserve">Anexa 1 – </w:t>
      </w:r>
      <w:r w:rsidR="00F02D65" w:rsidRPr="003857E6">
        <w:rPr>
          <w:rFonts w:ascii="Arial" w:hAnsi="Arial" w:cs="Arial"/>
          <w:i/>
          <w:sz w:val="22"/>
          <w:szCs w:val="22"/>
        </w:rPr>
        <w:t>Condiții Specifice</w:t>
      </w:r>
      <w:r w:rsidR="00974BC3" w:rsidRPr="0002407E">
        <w:rPr>
          <w:rFonts w:ascii="Arial" w:hAnsi="Arial" w:cs="Arial"/>
          <w:sz w:val="22"/>
          <w:szCs w:val="22"/>
        </w:rPr>
        <w:t>, pe baza cererilor B</w:t>
      </w:r>
      <w:r w:rsidRPr="0002407E">
        <w:rPr>
          <w:rFonts w:ascii="Arial" w:hAnsi="Arial" w:cs="Arial"/>
          <w:sz w:val="22"/>
          <w:szCs w:val="22"/>
        </w:rPr>
        <w:t>eneficiarului înaintate la AM.</w:t>
      </w:r>
    </w:p>
    <w:p w14:paraId="26995353" w14:textId="7B43E01B" w:rsidR="00321232" w:rsidRPr="0002407E" w:rsidRDefault="003A236B" w:rsidP="005560AE">
      <w:pPr>
        <w:pStyle w:val="Head2-Alin"/>
        <w:numPr>
          <w:ilvl w:val="0"/>
          <w:numId w:val="9"/>
        </w:numPr>
        <w:tabs>
          <w:tab w:val="left" w:pos="426"/>
        </w:tabs>
        <w:suppressAutoHyphens/>
        <w:spacing w:before="0" w:after="0" w:line="276" w:lineRule="auto"/>
        <w:ind w:left="426" w:hanging="426"/>
        <w:contextualSpacing/>
        <w:rPr>
          <w:rFonts w:ascii="Arial" w:hAnsi="Arial" w:cs="Arial"/>
          <w:sz w:val="22"/>
          <w:szCs w:val="22"/>
        </w:rPr>
      </w:pPr>
      <w:r>
        <w:rPr>
          <w:rFonts w:ascii="Arial" w:hAnsi="Arial" w:cs="Arial"/>
          <w:sz w:val="22"/>
          <w:szCs w:val="22"/>
        </w:rPr>
        <w:t>În termen de maximum 20</w:t>
      </w:r>
      <w:r w:rsidR="00147FD3" w:rsidRPr="0002407E">
        <w:rPr>
          <w:rFonts w:ascii="Arial" w:hAnsi="Arial" w:cs="Arial"/>
          <w:sz w:val="22"/>
          <w:szCs w:val="22"/>
        </w:rPr>
        <w:t xml:space="preserve"> </w:t>
      </w:r>
      <w:r w:rsidR="00321232" w:rsidRPr="0002407E">
        <w:rPr>
          <w:rFonts w:ascii="Arial" w:hAnsi="Arial" w:cs="Arial"/>
          <w:sz w:val="22"/>
          <w:szCs w:val="22"/>
        </w:rPr>
        <w:t>de zile lucrătoare de la data depunerii de către Beneficiar</w:t>
      </w:r>
      <w:r w:rsidR="00365206" w:rsidRPr="0002407E">
        <w:rPr>
          <w:rFonts w:ascii="Arial" w:hAnsi="Arial" w:cs="Arial"/>
          <w:sz w:val="22"/>
          <w:szCs w:val="22"/>
        </w:rPr>
        <w:t xml:space="preserve"> a cererilor de rambursare/plată</w:t>
      </w:r>
      <w:r w:rsidR="00321232" w:rsidRPr="0002407E">
        <w:rPr>
          <w:rFonts w:ascii="Arial" w:hAnsi="Arial" w:cs="Arial"/>
          <w:sz w:val="22"/>
          <w:szCs w:val="22"/>
        </w:rPr>
        <w:t xml:space="preserve"> însoţite de documentele justificative prev</w:t>
      </w:r>
      <w:r w:rsidR="00CA0A64">
        <w:rPr>
          <w:rFonts w:ascii="Arial" w:hAnsi="Arial" w:cs="Arial"/>
          <w:sz w:val="22"/>
          <w:szCs w:val="22"/>
        </w:rPr>
        <w:t>ă</w:t>
      </w:r>
      <w:r w:rsidR="00321232" w:rsidRPr="0002407E">
        <w:rPr>
          <w:rFonts w:ascii="Arial" w:hAnsi="Arial" w:cs="Arial"/>
          <w:sz w:val="22"/>
          <w:szCs w:val="22"/>
        </w:rPr>
        <w:t xml:space="preserve">zute în </w:t>
      </w:r>
      <w:r w:rsidR="0017746B">
        <w:rPr>
          <w:rFonts w:ascii="Arial" w:hAnsi="Arial" w:cs="Arial"/>
          <w:sz w:val="22"/>
          <w:szCs w:val="22"/>
        </w:rPr>
        <w:t>Secțiunea</w:t>
      </w:r>
      <w:r w:rsidR="00386948" w:rsidRPr="0002407E">
        <w:rPr>
          <w:rFonts w:ascii="Arial" w:hAnsi="Arial" w:cs="Arial"/>
          <w:sz w:val="22"/>
          <w:szCs w:val="22"/>
        </w:rPr>
        <w:t xml:space="preserve"> </w:t>
      </w:r>
      <w:r w:rsidR="00CA0A64">
        <w:rPr>
          <w:rFonts w:ascii="Arial" w:hAnsi="Arial" w:cs="Arial"/>
          <w:sz w:val="22"/>
          <w:szCs w:val="22"/>
        </w:rPr>
        <w:t>„</w:t>
      </w:r>
      <w:r w:rsidR="00577922">
        <w:rPr>
          <w:rFonts w:ascii="Arial" w:hAnsi="Arial" w:cs="Arial"/>
          <w:sz w:val="22"/>
          <w:szCs w:val="22"/>
        </w:rPr>
        <w:t xml:space="preserve">d” </w:t>
      </w:r>
      <w:r w:rsidR="00CA0A64">
        <w:rPr>
          <w:rFonts w:ascii="Arial" w:hAnsi="Arial" w:cs="Arial"/>
          <w:sz w:val="22"/>
          <w:szCs w:val="22"/>
        </w:rPr>
        <w:t>„</w:t>
      </w:r>
      <w:r w:rsidR="00386948" w:rsidRPr="003857E6">
        <w:rPr>
          <w:rFonts w:ascii="Arial" w:hAnsi="Arial" w:cs="Arial"/>
          <w:i/>
          <w:sz w:val="22"/>
          <w:szCs w:val="22"/>
        </w:rPr>
        <w:t xml:space="preserve">Condiții </w:t>
      </w:r>
      <w:r w:rsidR="00577922">
        <w:rPr>
          <w:rFonts w:ascii="Arial" w:hAnsi="Arial" w:cs="Arial"/>
          <w:i/>
          <w:sz w:val="22"/>
          <w:szCs w:val="22"/>
        </w:rPr>
        <w:t>specifice Programului Operational</w:t>
      </w:r>
      <w:r w:rsidR="0017746B" w:rsidRPr="003857E6">
        <w:rPr>
          <w:rFonts w:ascii="Arial" w:hAnsi="Arial" w:cs="Arial"/>
          <w:i/>
          <w:sz w:val="22"/>
          <w:szCs w:val="22"/>
        </w:rPr>
        <w:t>”</w:t>
      </w:r>
      <w:r w:rsidR="0017746B">
        <w:rPr>
          <w:rFonts w:ascii="Arial" w:hAnsi="Arial" w:cs="Arial"/>
          <w:sz w:val="22"/>
          <w:szCs w:val="22"/>
        </w:rPr>
        <w:t xml:space="preserve"> din Anexa 1 – </w:t>
      </w:r>
      <w:r w:rsidR="0017746B" w:rsidRPr="003857E6">
        <w:rPr>
          <w:rFonts w:ascii="Arial" w:hAnsi="Arial" w:cs="Arial"/>
          <w:i/>
          <w:sz w:val="22"/>
          <w:szCs w:val="22"/>
        </w:rPr>
        <w:t>Condiții Specifice</w:t>
      </w:r>
      <w:r w:rsidR="00321232" w:rsidRPr="0002407E">
        <w:rPr>
          <w:rFonts w:ascii="Arial" w:hAnsi="Arial" w:cs="Arial"/>
          <w:sz w:val="22"/>
          <w:szCs w:val="22"/>
        </w:rPr>
        <w:t xml:space="preserve">, AM va autoriza cheltuielile eligibile cuprinse </w:t>
      </w:r>
      <w:r w:rsidR="003857E6">
        <w:rPr>
          <w:rFonts w:ascii="Arial" w:hAnsi="Arial" w:cs="Arial"/>
          <w:sz w:val="22"/>
          <w:szCs w:val="22"/>
        </w:rPr>
        <w:t>î</w:t>
      </w:r>
      <w:r w:rsidR="00386948" w:rsidRPr="0002407E">
        <w:rPr>
          <w:rFonts w:ascii="Arial" w:hAnsi="Arial" w:cs="Arial"/>
          <w:sz w:val="22"/>
          <w:szCs w:val="22"/>
        </w:rPr>
        <w:t>n Cererea de Rambursare/P</w:t>
      </w:r>
      <w:r w:rsidR="00365206" w:rsidRPr="0002407E">
        <w:rPr>
          <w:rFonts w:ascii="Arial" w:hAnsi="Arial" w:cs="Arial"/>
          <w:sz w:val="22"/>
          <w:szCs w:val="22"/>
        </w:rPr>
        <w:t>lată</w:t>
      </w:r>
      <w:r w:rsidR="00630B4B" w:rsidRPr="0002407E">
        <w:rPr>
          <w:rFonts w:ascii="Arial" w:hAnsi="Arial" w:cs="Arial"/>
          <w:sz w:val="22"/>
          <w:szCs w:val="22"/>
        </w:rPr>
        <w:t>.</w:t>
      </w:r>
      <w:r w:rsidR="00365206" w:rsidRPr="0002407E">
        <w:rPr>
          <w:rFonts w:ascii="Arial" w:hAnsi="Arial" w:cs="Arial"/>
          <w:sz w:val="22"/>
          <w:szCs w:val="22"/>
        </w:rPr>
        <w:t xml:space="preserve"> În cazul în care sunt necesare clarificări, termenul de plată</w:t>
      </w:r>
      <w:r w:rsidR="00321232" w:rsidRPr="0002407E">
        <w:rPr>
          <w:rFonts w:ascii="Arial" w:hAnsi="Arial" w:cs="Arial"/>
          <w:sz w:val="22"/>
          <w:szCs w:val="22"/>
        </w:rPr>
        <w:t xml:space="preserve"> se </w:t>
      </w:r>
      <w:r w:rsidR="00386948" w:rsidRPr="0002407E">
        <w:rPr>
          <w:rFonts w:ascii="Arial" w:hAnsi="Arial" w:cs="Arial"/>
          <w:sz w:val="22"/>
          <w:szCs w:val="22"/>
        </w:rPr>
        <w:t>î</w:t>
      </w:r>
      <w:r w:rsidR="0088174A" w:rsidRPr="0002407E">
        <w:rPr>
          <w:rFonts w:ascii="Arial" w:hAnsi="Arial" w:cs="Arial"/>
          <w:sz w:val="22"/>
          <w:szCs w:val="22"/>
        </w:rPr>
        <w:t xml:space="preserve">ntrerupe </w:t>
      </w:r>
      <w:r w:rsidR="00365206" w:rsidRPr="0002407E">
        <w:rPr>
          <w:rFonts w:ascii="Arial" w:hAnsi="Arial" w:cs="Arial"/>
          <w:sz w:val="22"/>
          <w:szCs w:val="22"/>
        </w:rPr>
        <w:t>pe perioada clarifică</w:t>
      </w:r>
      <w:r w:rsidR="00321232" w:rsidRPr="0002407E">
        <w:rPr>
          <w:rFonts w:ascii="Arial" w:hAnsi="Arial" w:cs="Arial"/>
          <w:sz w:val="22"/>
          <w:szCs w:val="22"/>
        </w:rPr>
        <w:t xml:space="preserve">rilor, fără ca durata </w:t>
      </w:r>
      <w:r w:rsidR="001A2856" w:rsidRPr="0002407E">
        <w:rPr>
          <w:rFonts w:ascii="Arial" w:hAnsi="Arial" w:cs="Arial"/>
          <w:sz w:val="22"/>
          <w:szCs w:val="22"/>
        </w:rPr>
        <w:t xml:space="preserve">cumulată </w:t>
      </w:r>
      <w:r w:rsidR="00365206" w:rsidRPr="0002407E">
        <w:rPr>
          <w:rFonts w:ascii="Arial" w:hAnsi="Arial" w:cs="Arial"/>
          <w:sz w:val="22"/>
          <w:szCs w:val="22"/>
        </w:rPr>
        <w:t>de î</w:t>
      </w:r>
      <w:r w:rsidR="00321232" w:rsidRPr="0002407E">
        <w:rPr>
          <w:rFonts w:ascii="Arial" w:hAnsi="Arial" w:cs="Arial"/>
          <w:sz w:val="22"/>
          <w:szCs w:val="22"/>
        </w:rPr>
        <w:t xml:space="preserve">ntrerupere a acestora să </w:t>
      </w:r>
      <w:r w:rsidR="001A2856" w:rsidRPr="0002407E">
        <w:rPr>
          <w:rFonts w:ascii="Arial" w:hAnsi="Arial" w:cs="Arial"/>
          <w:sz w:val="22"/>
          <w:szCs w:val="22"/>
        </w:rPr>
        <w:t xml:space="preserve">poată depăși </w:t>
      </w:r>
      <w:r w:rsidR="00630B4B" w:rsidRPr="0002407E">
        <w:rPr>
          <w:rFonts w:ascii="Arial" w:hAnsi="Arial" w:cs="Arial"/>
          <w:sz w:val="22"/>
          <w:szCs w:val="22"/>
        </w:rPr>
        <w:t>10</w:t>
      </w:r>
      <w:r w:rsidR="00147FD3" w:rsidRPr="0002407E">
        <w:rPr>
          <w:rFonts w:ascii="Arial" w:hAnsi="Arial" w:cs="Arial"/>
          <w:sz w:val="22"/>
          <w:szCs w:val="22"/>
        </w:rPr>
        <w:t xml:space="preserve"> </w:t>
      </w:r>
      <w:r w:rsidR="00321232" w:rsidRPr="0002407E">
        <w:rPr>
          <w:rFonts w:ascii="Arial" w:hAnsi="Arial" w:cs="Arial"/>
          <w:sz w:val="22"/>
          <w:szCs w:val="22"/>
        </w:rPr>
        <w:t xml:space="preserve">zile lucrătoare. </w:t>
      </w:r>
    </w:p>
    <w:p w14:paraId="631E62C1" w14:textId="79DF13B4" w:rsidR="00321232" w:rsidRPr="0002407E" w:rsidRDefault="00365206" w:rsidP="005560AE">
      <w:pPr>
        <w:pStyle w:val="Head2-Alin"/>
        <w:numPr>
          <w:ilvl w:val="0"/>
          <w:numId w:val="9"/>
        </w:numPr>
        <w:tabs>
          <w:tab w:val="clear" w:pos="2880"/>
          <w:tab w:val="left" w:pos="426"/>
        </w:tabs>
        <w:suppressAutoHyphens/>
        <w:spacing w:before="0" w:after="0" w:line="276" w:lineRule="auto"/>
        <w:ind w:left="426" w:hanging="426"/>
        <w:contextualSpacing/>
        <w:rPr>
          <w:rFonts w:ascii="Arial" w:hAnsi="Arial" w:cs="Arial"/>
          <w:sz w:val="22"/>
          <w:szCs w:val="22"/>
        </w:rPr>
      </w:pPr>
      <w:r w:rsidRPr="0002407E">
        <w:rPr>
          <w:rFonts w:ascii="Arial" w:hAnsi="Arial" w:cs="Arial"/>
          <w:sz w:val="22"/>
          <w:szCs w:val="22"/>
        </w:rPr>
        <w:t>După</w:t>
      </w:r>
      <w:r w:rsidR="00321232" w:rsidRPr="0002407E">
        <w:rPr>
          <w:rFonts w:ascii="Arial" w:hAnsi="Arial" w:cs="Arial"/>
          <w:sz w:val="22"/>
          <w:szCs w:val="22"/>
        </w:rPr>
        <w:t xml:space="preserve"> autorizarea cheltui</w:t>
      </w:r>
      <w:r w:rsidRPr="0002407E">
        <w:rPr>
          <w:rFonts w:ascii="Arial" w:hAnsi="Arial" w:cs="Arial"/>
          <w:sz w:val="22"/>
          <w:szCs w:val="22"/>
        </w:rPr>
        <w:t>elilor, AM va efectua plata î</w:t>
      </w:r>
      <w:r w:rsidR="00BD339F">
        <w:rPr>
          <w:rFonts w:ascii="Arial" w:hAnsi="Arial" w:cs="Arial"/>
          <w:sz w:val="22"/>
          <w:szCs w:val="22"/>
        </w:rPr>
        <w:t>n termen de 3</w:t>
      </w:r>
      <w:r w:rsidRPr="0002407E">
        <w:rPr>
          <w:rFonts w:ascii="Arial" w:hAnsi="Arial" w:cs="Arial"/>
          <w:sz w:val="22"/>
          <w:szCs w:val="22"/>
        </w:rPr>
        <w:t xml:space="preserve"> zile lucrătoare de la momentul î</w:t>
      </w:r>
      <w:r w:rsidR="00321232" w:rsidRPr="0002407E">
        <w:rPr>
          <w:rFonts w:ascii="Arial" w:hAnsi="Arial" w:cs="Arial"/>
          <w:sz w:val="22"/>
          <w:szCs w:val="22"/>
        </w:rPr>
        <w:t>n care AM dispune de resu</w:t>
      </w:r>
      <w:r w:rsidR="00D00E4D" w:rsidRPr="0002407E">
        <w:rPr>
          <w:rFonts w:ascii="Arial" w:hAnsi="Arial" w:cs="Arial"/>
          <w:sz w:val="22"/>
          <w:szCs w:val="22"/>
        </w:rPr>
        <w:t>rse în conturile sale,</w:t>
      </w:r>
      <w:r w:rsidR="00321232" w:rsidRPr="0002407E">
        <w:rPr>
          <w:rFonts w:ascii="Arial" w:hAnsi="Arial" w:cs="Arial"/>
          <w:sz w:val="22"/>
          <w:szCs w:val="22"/>
        </w:rPr>
        <w:t xml:space="preserve"> și va informa Beneficiarul cu privire la plata aferentă cheltuielilor autorizate</w:t>
      </w:r>
      <w:r w:rsidR="00D00E4D" w:rsidRPr="0002407E">
        <w:rPr>
          <w:rFonts w:ascii="Arial" w:hAnsi="Arial" w:cs="Arial"/>
          <w:sz w:val="22"/>
          <w:szCs w:val="22"/>
        </w:rPr>
        <w:t xml:space="preserve"> din Cererea de Rambursare/P</w:t>
      </w:r>
      <w:r w:rsidRPr="0002407E">
        <w:rPr>
          <w:rFonts w:ascii="Arial" w:hAnsi="Arial" w:cs="Arial"/>
          <w:sz w:val="22"/>
          <w:szCs w:val="22"/>
        </w:rPr>
        <w:t>lată</w:t>
      </w:r>
      <w:r w:rsidR="00321232" w:rsidRPr="0002407E">
        <w:rPr>
          <w:rFonts w:ascii="Arial" w:hAnsi="Arial" w:cs="Arial"/>
          <w:sz w:val="22"/>
          <w:szCs w:val="22"/>
        </w:rPr>
        <w:t xml:space="preserve">. </w:t>
      </w:r>
    </w:p>
    <w:p w14:paraId="1FBF6A85" w14:textId="7E88EBA0" w:rsidR="00321232" w:rsidRPr="002B7B06" w:rsidRDefault="00321232" w:rsidP="005560AE">
      <w:pPr>
        <w:pStyle w:val="Head2-Alin"/>
        <w:numPr>
          <w:ilvl w:val="0"/>
          <w:numId w:val="9"/>
        </w:numPr>
        <w:tabs>
          <w:tab w:val="clear" w:pos="2880"/>
          <w:tab w:val="left" w:pos="426"/>
        </w:tabs>
        <w:suppressAutoHyphens/>
        <w:spacing w:before="0" w:after="0" w:line="276" w:lineRule="auto"/>
        <w:ind w:left="426" w:hanging="426"/>
        <w:contextualSpacing/>
        <w:rPr>
          <w:rFonts w:ascii="Arial" w:hAnsi="Arial" w:cs="Arial"/>
          <w:i/>
          <w:sz w:val="22"/>
          <w:szCs w:val="22"/>
        </w:rPr>
      </w:pPr>
      <w:r w:rsidRPr="00A17015">
        <w:rPr>
          <w:rFonts w:ascii="Arial" w:hAnsi="Arial" w:cs="Arial"/>
          <w:i/>
          <w:sz w:val="22"/>
          <w:szCs w:val="22"/>
        </w:rPr>
        <w:t>Beneficiar</w:t>
      </w:r>
      <w:r w:rsidR="00B306C3" w:rsidRPr="00A17015">
        <w:rPr>
          <w:rFonts w:ascii="Arial" w:hAnsi="Arial" w:cs="Arial"/>
          <w:i/>
          <w:sz w:val="22"/>
          <w:szCs w:val="22"/>
        </w:rPr>
        <w:t>ul</w:t>
      </w:r>
      <w:r w:rsidRPr="00A17015">
        <w:rPr>
          <w:rFonts w:ascii="Arial" w:hAnsi="Arial" w:cs="Arial"/>
          <w:i/>
          <w:sz w:val="22"/>
          <w:szCs w:val="22"/>
        </w:rPr>
        <w:t xml:space="preserve"> po</w:t>
      </w:r>
      <w:r w:rsidR="00B306C3" w:rsidRPr="00A17015">
        <w:rPr>
          <w:rFonts w:ascii="Arial" w:hAnsi="Arial" w:cs="Arial"/>
          <w:i/>
          <w:sz w:val="22"/>
          <w:szCs w:val="22"/>
        </w:rPr>
        <w:t>a</w:t>
      </w:r>
      <w:r w:rsidRPr="00A17015">
        <w:rPr>
          <w:rFonts w:ascii="Arial" w:hAnsi="Arial" w:cs="Arial"/>
          <w:i/>
          <w:sz w:val="22"/>
          <w:szCs w:val="22"/>
        </w:rPr>
        <w:t>t</w:t>
      </w:r>
      <w:r w:rsidR="00B306C3" w:rsidRPr="00A17015">
        <w:rPr>
          <w:rFonts w:ascii="Arial" w:hAnsi="Arial" w:cs="Arial"/>
          <w:i/>
          <w:sz w:val="22"/>
          <w:szCs w:val="22"/>
        </w:rPr>
        <w:t>e</w:t>
      </w:r>
      <w:r w:rsidRPr="00A17015">
        <w:rPr>
          <w:rFonts w:ascii="Arial" w:hAnsi="Arial" w:cs="Arial"/>
          <w:i/>
          <w:sz w:val="22"/>
          <w:szCs w:val="22"/>
        </w:rPr>
        <w:t xml:space="preserve"> accesa mecanismul de decontare prin cereri de plată, în conformitate cu prevederile</w:t>
      </w:r>
      <w:r w:rsidRPr="00A17015">
        <w:rPr>
          <w:rFonts w:ascii="Arial" w:hAnsi="Arial" w:cs="Arial"/>
          <w:sz w:val="22"/>
          <w:szCs w:val="22"/>
        </w:rPr>
        <w:t xml:space="preserve"> </w:t>
      </w:r>
      <w:r w:rsidRPr="0002407E">
        <w:rPr>
          <w:rFonts w:ascii="Arial" w:hAnsi="Arial" w:cs="Arial"/>
          <w:sz w:val="22"/>
          <w:szCs w:val="22"/>
        </w:rPr>
        <w:t>Ordonanței de urgență a Guvernului 40/2015 privind reglementarea unor măsuri pentru stimularea absorbției din fonduri externe nerambursab</w:t>
      </w:r>
      <w:r w:rsidR="00766978" w:rsidRPr="0002407E">
        <w:rPr>
          <w:rFonts w:ascii="Arial" w:hAnsi="Arial" w:cs="Arial"/>
          <w:sz w:val="22"/>
          <w:szCs w:val="22"/>
        </w:rPr>
        <w:t>ile</w:t>
      </w:r>
      <w:r w:rsidR="00BD339F">
        <w:rPr>
          <w:rFonts w:ascii="Arial" w:hAnsi="Arial" w:cs="Arial"/>
          <w:sz w:val="22"/>
          <w:szCs w:val="22"/>
        </w:rPr>
        <w:t xml:space="preserve"> </w:t>
      </w:r>
      <w:r w:rsidR="00BD339F" w:rsidRPr="00BD339F">
        <w:rPr>
          <w:rFonts w:ascii="Arial" w:hAnsi="Arial" w:cs="Arial"/>
          <w:sz w:val="22"/>
          <w:szCs w:val="22"/>
        </w:rPr>
        <w:t>și HG 93/2016 pentru aprobarea Normelor metodologice de aplicare a prevederilor Ordonanţei de urgenţă a Guvernului nr. 40/2015 privind gestionarea financiară a fondurilor europene pentru perioada de programare 2014-2020</w:t>
      </w:r>
      <w:r w:rsidR="00766978" w:rsidRPr="0002407E">
        <w:rPr>
          <w:rFonts w:ascii="Arial" w:hAnsi="Arial" w:cs="Arial"/>
          <w:sz w:val="22"/>
          <w:szCs w:val="22"/>
        </w:rPr>
        <w:t>, sau dup</w:t>
      </w:r>
      <w:r w:rsidR="00CA0A64">
        <w:rPr>
          <w:rFonts w:ascii="Arial" w:hAnsi="Arial" w:cs="Arial"/>
          <w:sz w:val="22"/>
          <w:szCs w:val="22"/>
        </w:rPr>
        <w:t>ă</w:t>
      </w:r>
      <w:r w:rsidR="00766978" w:rsidRPr="0002407E">
        <w:rPr>
          <w:rFonts w:ascii="Arial" w:hAnsi="Arial" w:cs="Arial"/>
          <w:sz w:val="22"/>
          <w:szCs w:val="22"/>
        </w:rPr>
        <w:t xml:space="preserve"> caz, </w:t>
      </w:r>
      <w:r w:rsidR="00766978" w:rsidRPr="002B7B06">
        <w:rPr>
          <w:rFonts w:ascii="Arial" w:hAnsi="Arial" w:cs="Arial"/>
          <w:i/>
          <w:sz w:val="22"/>
          <w:szCs w:val="22"/>
        </w:rPr>
        <w:t>OUG 49/2015 privind gestionarea financiară a fondurilor europene nerambursabile aferente politicii agricole comune, politicii comune de pescuit şi politicii maritime integrate la nivelul Uniunii Europene, precum şi a fondurilor alocate de la bugetul de stat pentru perioada de programare 2014</w:t>
      </w:r>
      <w:r w:rsidR="00D00E4D" w:rsidRPr="002B7B06">
        <w:rPr>
          <w:rFonts w:ascii="Arial" w:hAnsi="Arial" w:cs="Arial"/>
          <w:i/>
          <w:sz w:val="22"/>
          <w:szCs w:val="22"/>
        </w:rPr>
        <w:t xml:space="preserve"> </w:t>
      </w:r>
      <w:r w:rsidR="00766978" w:rsidRPr="002B7B06">
        <w:rPr>
          <w:rFonts w:ascii="Arial" w:hAnsi="Arial" w:cs="Arial"/>
          <w:i/>
          <w:sz w:val="22"/>
          <w:szCs w:val="22"/>
        </w:rPr>
        <w:t>-</w:t>
      </w:r>
      <w:r w:rsidR="00D00E4D" w:rsidRPr="002B7B06">
        <w:rPr>
          <w:rFonts w:ascii="Arial" w:hAnsi="Arial" w:cs="Arial"/>
          <w:i/>
          <w:sz w:val="22"/>
          <w:szCs w:val="22"/>
        </w:rPr>
        <w:t xml:space="preserve"> </w:t>
      </w:r>
      <w:r w:rsidR="00766978" w:rsidRPr="002B7B06">
        <w:rPr>
          <w:rFonts w:ascii="Arial" w:hAnsi="Arial" w:cs="Arial"/>
          <w:i/>
          <w:sz w:val="22"/>
          <w:szCs w:val="22"/>
        </w:rPr>
        <w:t>2020 şi pentru modificarea şi completarea unor acte normative din domeniul garantării.</w:t>
      </w:r>
    </w:p>
    <w:p w14:paraId="0D663315" w14:textId="475795E7" w:rsidR="00321232" w:rsidRPr="0002407E" w:rsidRDefault="00321232" w:rsidP="00AD4DBB">
      <w:pPr>
        <w:pStyle w:val="Head2-Alin"/>
        <w:numPr>
          <w:ilvl w:val="0"/>
          <w:numId w:val="9"/>
        </w:numPr>
        <w:tabs>
          <w:tab w:val="left" w:pos="709"/>
        </w:tabs>
        <w:spacing w:before="0" w:after="0" w:line="276" w:lineRule="auto"/>
        <w:ind w:left="426" w:hanging="284"/>
        <w:rPr>
          <w:rFonts w:ascii="Arial" w:hAnsi="Arial" w:cs="Arial"/>
          <w:sz w:val="22"/>
          <w:szCs w:val="22"/>
        </w:rPr>
      </w:pPr>
      <w:r w:rsidRPr="0002407E" w:rsidDel="0042546D">
        <w:rPr>
          <w:rFonts w:ascii="Arial" w:hAnsi="Arial" w:cs="Arial"/>
          <w:sz w:val="22"/>
          <w:szCs w:val="22"/>
        </w:rPr>
        <w:t xml:space="preserve"> </w:t>
      </w:r>
      <w:r w:rsidRPr="0002407E">
        <w:rPr>
          <w:rFonts w:ascii="Arial" w:hAnsi="Arial" w:cs="Arial"/>
          <w:sz w:val="22"/>
          <w:szCs w:val="22"/>
        </w:rPr>
        <w:t xml:space="preserve">AM va efectua transferul fondurilor în limita disponibilităților, iar în cazul insuficienţei fondurilor, procesul de plată se va suspenda până când conturile </w:t>
      </w:r>
      <w:r w:rsidR="005A49DD" w:rsidRPr="0002407E">
        <w:rPr>
          <w:rFonts w:ascii="Arial" w:hAnsi="Arial" w:cs="Arial"/>
          <w:szCs w:val="22"/>
        </w:rPr>
        <w:t xml:space="preserve">AM </w:t>
      </w:r>
      <w:r w:rsidR="005A49DD" w:rsidRPr="0002407E" w:rsidDel="005A49DD">
        <w:rPr>
          <w:rFonts w:ascii="Arial" w:hAnsi="Arial" w:cs="Arial"/>
          <w:sz w:val="22"/>
          <w:szCs w:val="22"/>
        </w:rPr>
        <w:t xml:space="preserve"> </w:t>
      </w:r>
      <w:r w:rsidRPr="0002407E">
        <w:rPr>
          <w:rFonts w:ascii="Arial" w:hAnsi="Arial" w:cs="Arial"/>
          <w:sz w:val="22"/>
          <w:szCs w:val="22"/>
        </w:rPr>
        <w:t xml:space="preserve">sunt alimentate cu sumele aferente fondurilor necesare. În cazul suspendării procesului de plată, </w:t>
      </w:r>
      <w:r w:rsidR="00CA0A64">
        <w:rPr>
          <w:rFonts w:ascii="Arial" w:hAnsi="Arial" w:cs="Arial"/>
          <w:sz w:val="22"/>
          <w:szCs w:val="22"/>
        </w:rPr>
        <w:t>B</w:t>
      </w:r>
      <w:r w:rsidRPr="0002407E">
        <w:rPr>
          <w:rFonts w:ascii="Arial" w:hAnsi="Arial" w:cs="Arial"/>
          <w:sz w:val="22"/>
          <w:szCs w:val="22"/>
        </w:rPr>
        <w:t xml:space="preserve">eneficiarul </w:t>
      </w:r>
      <w:r w:rsidR="00DC00BB" w:rsidRPr="0002407E">
        <w:rPr>
          <w:rFonts w:ascii="Arial" w:hAnsi="Arial" w:cs="Arial"/>
          <w:sz w:val="22"/>
          <w:szCs w:val="22"/>
        </w:rPr>
        <w:t xml:space="preserve">poate </w:t>
      </w:r>
      <w:r w:rsidRPr="0002407E">
        <w:rPr>
          <w:rFonts w:ascii="Arial" w:hAnsi="Arial" w:cs="Arial"/>
          <w:sz w:val="22"/>
          <w:szCs w:val="22"/>
        </w:rPr>
        <w:t>să solicite suspendarea</w:t>
      </w:r>
      <w:r w:rsidR="00DC00BB" w:rsidRPr="0002407E">
        <w:rPr>
          <w:rFonts w:ascii="Arial" w:hAnsi="Arial" w:cs="Arial"/>
          <w:sz w:val="22"/>
          <w:szCs w:val="22"/>
        </w:rPr>
        <w:t xml:space="preserve"> sau prelungirea</w:t>
      </w:r>
      <w:r w:rsidRPr="0002407E">
        <w:rPr>
          <w:rFonts w:ascii="Arial" w:hAnsi="Arial" w:cs="Arial"/>
          <w:sz w:val="22"/>
          <w:szCs w:val="22"/>
        </w:rPr>
        <w:t xml:space="preserve"> implement</w:t>
      </w:r>
      <w:r w:rsidR="00CA0A64">
        <w:rPr>
          <w:rFonts w:ascii="Arial" w:hAnsi="Arial" w:cs="Arial"/>
          <w:sz w:val="22"/>
          <w:szCs w:val="22"/>
        </w:rPr>
        <w:t>ă</w:t>
      </w:r>
      <w:r w:rsidRPr="0002407E">
        <w:rPr>
          <w:rFonts w:ascii="Arial" w:hAnsi="Arial" w:cs="Arial"/>
          <w:sz w:val="22"/>
          <w:szCs w:val="22"/>
        </w:rPr>
        <w:t>rii proiectului, pentru aceeași perioadă</w:t>
      </w:r>
      <w:r w:rsidR="0075380F" w:rsidRPr="0002407E">
        <w:rPr>
          <w:rFonts w:ascii="Arial" w:hAnsi="Arial" w:cs="Arial"/>
          <w:sz w:val="22"/>
          <w:szCs w:val="22"/>
        </w:rPr>
        <w:t>, fără a se depăși perioada de finalizare  a programului aferent</w:t>
      </w:r>
      <w:r w:rsidR="00B1718C">
        <w:rPr>
          <w:rFonts w:ascii="Arial" w:hAnsi="Arial" w:cs="Arial"/>
          <w:sz w:val="22"/>
          <w:szCs w:val="22"/>
        </w:rPr>
        <w:t>.</w:t>
      </w:r>
    </w:p>
    <w:p w14:paraId="24C25A0A" w14:textId="77777777" w:rsidR="00321232" w:rsidRPr="0002407E" w:rsidRDefault="00321232" w:rsidP="00321232">
      <w:pPr>
        <w:pStyle w:val="Heading2"/>
        <w:tabs>
          <w:tab w:val="left" w:pos="426"/>
        </w:tabs>
        <w:spacing w:line="276" w:lineRule="auto"/>
        <w:ind w:left="426" w:hanging="426"/>
        <w:rPr>
          <w:rFonts w:ascii="Arial" w:hAnsi="Arial" w:cs="Arial"/>
          <w:sz w:val="22"/>
          <w:szCs w:val="22"/>
          <w:lang w:val="ro-RO"/>
        </w:rPr>
      </w:pPr>
    </w:p>
    <w:p w14:paraId="5829D3B4" w14:textId="1DDF5EE2" w:rsidR="00321232" w:rsidRPr="0002407E" w:rsidRDefault="00321232" w:rsidP="00D4582A">
      <w:pPr>
        <w:pStyle w:val="Heading2"/>
        <w:rPr>
          <w:rFonts w:ascii="Arial" w:hAnsi="Arial" w:cs="Arial"/>
          <w:sz w:val="22"/>
          <w:szCs w:val="22"/>
        </w:rPr>
      </w:pPr>
      <w:bookmarkStart w:id="22" w:name="_Toc424285802"/>
      <w:r w:rsidRPr="0002407E">
        <w:rPr>
          <w:rFonts w:ascii="Arial" w:hAnsi="Arial" w:cs="Arial"/>
          <w:sz w:val="22"/>
          <w:szCs w:val="22"/>
          <w:lang w:val="ro-RO"/>
        </w:rPr>
        <w:t xml:space="preserve">Articolul 7– </w:t>
      </w:r>
      <w:bookmarkEnd w:id="22"/>
      <w:r w:rsidR="00D4582A" w:rsidRPr="00E545E8">
        <w:rPr>
          <w:rFonts w:ascii="Arial" w:hAnsi="Arial" w:cs="Arial"/>
          <w:sz w:val="22"/>
          <w:szCs w:val="22"/>
          <w:lang w:val="ro-RO"/>
        </w:rPr>
        <w:t>Drepturile și obligațiile B</w:t>
      </w:r>
      <w:r w:rsidRPr="00E545E8">
        <w:rPr>
          <w:rFonts w:ascii="Arial" w:hAnsi="Arial" w:cs="Arial"/>
          <w:sz w:val="22"/>
          <w:szCs w:val="22"/>
          <w:lang w:val="ro-RO"/>
        </w:rPr>
        <w:t>eneficiarului</w:t>
      </w:r>
    </w:p>
    <w:p w14:paraId="57AB7CDA" w14:textId="77777777" w:rsidR="00321232" w:rsidRPr="0002407E" w:rsidRDefault="00321232" w:rsidP="00321232">
      <w:pPr>
        <w:rPr>
          <w:rFonts w:ascii="Arial" w:hAnsi="Arial" w:cs="Arial"/>
          <w:sz w:val="22"/>
          <w:szCs w:val="22"/>
        </w:rPr>
      </w:pPr>
    </w:p>
    <w:p w14:paraId="68E19694" w14:textId="0FA157A6" w:rsidR="00321232" w:rsidRPr="0002407E" w:rsidRDefault="00321232" w:rsidP="00AD4DBB">
      <w:pPr>
        <w:pStyle w:val="Default"/>
        <w:numPr>
          <w:ilvl w:val="0"/>
          <w:numId w:val="15"/>
        </w:numPr>
        <w:spacing w:before="0" w:after="0" w:line="276" w:lineRule="auto"/>
        <w:ind w:left="426" w:hanging="426"/>
        <w:rPr>
          <w:rFonts w:ascii="Arial" w:hAnsi="Arial" w:cs="Arial"/>
          <w:color w:val="auto"/>
          <w:sz w:val="22"/>
          <w:szCs w:val="22"/>
          <w:lang w:eastAsia="en-US"/>
        </w:rPr>
      </w:pPr>
      <w:r w:rsidRPr="0002407E">
        <w:rPr>
          <w:rFonts w:ascii="Arial" w:hAnsi="Arial" w:cs="Arial"/>
          <w:color w:val="auto"/>
          <w:sz w:val="22"/>
          <w:szCs w:val="22"/>
          <w:lang w:eastAsia="en-US"/>
        </w:rPr>
        <w:t>Beneficiarul are obliga</w:t>
      </w:r>
      <w:r w:rsidR="002C085D" w:rsidRPr="0002407E">
        <w:rPr>
          <w:rFonts w:ascii="Arial" w:hAnsi="Arial" w:cs="Arial"/>
          <w:color w:val="auto"/>
          <w:sz w:val="22"/>
          <w:szCs w:val="22"/>
          <w:lang w:eastAsia="en-US"/>
        </w:rPr>
        <w:t>ția ș</w:t>
      </w:r>
      <w:r w:rsidRPr="0002407E">
        <w:rPr>
          <w:rFonts w:ascii="Arial" w:hAnsi="Arial" w:cs="Arial"/>
          <w:color w:val="auto"/>
          <w:sz w:val="22"/>
          <w:szCs w:val="22"/>
          <w:lang w:eastAsia="en-US"/>
        </w:rPr>
        <w:t xml:space="preserve">i responsabilitatea să asigure managementul şi implementarea Proiectului în concordanţă cu prevederile acestui contract, ale legislaţiei europene şi naţionale aplicabile. </w:t>
      </w:r>
    </w:p>
    <w:p w14:paraId="315A8E5F" w14:textId="44A34216" w:rsidR="00326BB6" w:rsidRPr="0002407E" w:rsidRDefault="002C085D" w:rsidP="00AD4DBB">
      <w:pPr>
        <w:pStyle w:val="Default"/>
        <w:numPr>
          <w:ilvl w:val="0"/>
          <w:numId w:val="15"/>
        </w:numPr>
        <w:spacing w:before="0" w:after="0" w:line="276" w:lineRule="auto"/>
        <w:ind w:left="426" w:hanging="426"/>
        <w:rPr>
          <w:rFonts w:ascii="Arial" w:hAnsi="Arial" w:cs="Arial"/>
          <w:color w:val="auto"/>
          <w:sz w:val="22"/>
          <w:szCs w:val="22"/>
          <w:lang w:eastAsia="en-US"/>
        </w:rPr>
      </w:pPr>
      <w:r w:rsidRPr="0002407E">
        <w:rPr>
          <w:rFonts w:ascii="Arial" w:hAnsi="Arial" w:cs="Arial"/>
          <w:color w:val="auto"/>
          <w:sz w:val="22"/>
          <w:szCs w:val="22"/>
          <w:lang w:eastAsia="en-US"/>
        </w:rPr>
        <w:t>Beneficiarul are obligația de a î</w:t>
      </w:r>
      <w:r w:rsidR="00321232" w:rsidRPr="0002407E">
        <w:rPr>
          <w:rFonts w:ascii="Arial" w:hAnsi="Arial" w:cs="Arial"/>
          <w:color w:val="auto"/>
          <w:sz w:val="22"/>
          <w:szCs w:val="22"/>
          <w:lang w:eastAsia="en-US"/>
        </w:rPr>
        <w:t>n</w:t>
      </w:r>
      <w:r w:rsidRPr="0002407E">
        <w:rPr>
          <w:rFonts w:ascii="Arial" w:hAnsi="Arial" w:cs="Arial"/>
          <w:color w:val="auto"/>
          <w:sz w:val="22"/>
          <w:szCs w:val="22"/>
          <w:lang w:eastAsia="en-US"/>
        </w:rPr>
        <w:t xml:space="preserve">cepe </w:t>
      </w:r>
      <w:r w:rsidR="00F64F89" w:rsidRPr="0002407E">
        <w:rPr>
          <w:rFonts w:ascii="Arial" w:hAnsi="Arial" w:cs="Arial"/>
          <w:color w:val="auto"/>
          <w:sz w:val="22"/>
          <w:szCs w:val="22"/>
          <w:lang w:eastAsia="en-US"/>
        </w:rPr>
        <w:t xml:space="preserve">executarea contractului </w:t>
      </w:r>
      <w:r w:rsidRPr="0002407E">
        <w:rPr>
          <w:rFonts w:ascii="Arial" w:hAnsi="Arial" w:cs="Arial"/>
          <w:color w:val="auto"/>
          <w:sz w:val="22"/>
          <w:szCs w:val="22"/>
          <w:lang w:eastAsia="en-US"/>
        </w:rPr>
        <w:t>î</w:t>
      </w:r>
      <w:r w:rsidR="00321232" w:rsidRPr="0002407E">
        <w:rPr>
          <w:rFonts w:ascii="Arial" w:hAnsi="Arial" w:cs="Arial"/>
          <w:color w:val="auto"/>
          <w:sz w:val="22"/>
          <w:szCs w:val="22"/>
          <w:lang w:eastAsia="en-US"/>
        </w:rPr>
        <w:t>n cel mult 6</w:t>
      </w:r>
      <w:r w:rsidRPr="0002407E">
        <w:rPr>
          <w:rFonts w:ascii="Arial" w:hAnsi="Arial" w:cs="Arial"/>
          <w:color w:val="auto"/>
          <w:sz w:val="22"/>
          <w:szCs w:val="22"/>
          <w:lang w:eastAsia="en-US"/>
        </w:rPr>
        <w:t xml:space="preserve"> luni de la intrarea în vigoare</w:t>
      </w:r>
      <w:r w:rsidR="00F64F89" w:rsidRPr="0002407E">
        <w:rPr>
          <w:rFonts w:ascii="Arial" w:hAnsi="Arial" w:cs="Arial"/>
          <w:color w:val="auto"/>
          <w:sz w:val="22"/>
          <w:szCs w:val="22"/>
          <w:lang w:eastAsia="en-US"/>
        </w:rPr>
        <w:t xml:space="preserve"> a acestuia</w:t>
      </w:r>
      <w:r w:rsidRPr="0002407E">
        <w:rPr>
          <w:rFonts w:ascii="Arial" w:hAnsi="Arial" w:cs="Arial"/>
          <w:color w:val="auto"/>
          <w:sz w:val="22"/>
          <w:szCs w:val="22"/>
          <w:lang w:eastAsia="en-US"/>
        </w:rPr>
        <w:t xml:space="preserve"> </w:t>
      </w:r>
      <w:r w:rsidR="00B51038" w:rsidRPr="0002407E">
        <w:rPr>
          <w:rFonts w:ascii="Arial" w:hAnsi="Arial" w:cs="Arial"/>
          <w:color w:val="auto"/>
          <w:sz w:val="22"/>
          <w:szCs w:val="22"/>
          <w:lang w:eastAsia="en-US"/>
        </w:rPr>
        <w:t xml:space="preserve">și de a realiza toate activitățile prevăzute în </w:t>
      </w:r>
      <w:r w:rsidR="00524A7D" w:rsidRPr="0002407E">
        <w:rPr>
          <w:rFonts w:ascii="Arial" w:hAnsi="Arial" w:cs="Arial"/>
          <w:color w:val="auto"/>
          <w:sz w:val="22"/>
          <w:szCs w:val="22"/>
          <w:lang w:eastAsia="en-US"/>
        </w:rPr>
        <w:t xml:space="preserve">Anexa </w:t>
      </w:r>
      <w:r w:rsidR="00E04A22">
        <w:rPr>
          <w:rFonts w:ascii="Arial" w:hAnsi="Arial" w:cs="Arial"/>
          <w:color w:val="auto"/>
          <w:sz w:val="22"/>
          <w:szCs w:val="22"/>
          <w:lang w:eastAsia="en-US"/>
        </w:rPr>
        <w:t>2</w:t>
      </w:r>
      <w:r w:rsidR="001F4FC5" w:rsidRPr="0002407E">
        <w:rPr>
          <w:rFonts w:ascii="Arial" w:hAnsi="Arial" w:cs="Arial"/>
          <w:color w:val="auto"/>
          <w:sz w:val="22"/>
          <w:szCs w:val="22"/>
          <w:lang w:eastAsia="en-US"/>
        </w:rPr>
        <w:t xml:space="preserve"> </w:t>
      </w:r>
      <w:r w:rsidR="00524A7D" w:rsidRPr="0002407E">
        <w:rPr>
          <w:rFonts w:ascii="Arial" w:hAnsi="Arial" w:cs="Arial"/>
          <w:color w:val="auto"/>
          <w:sz w:val="22"/>
          <w:szCs w:val="22"/>
          <w:lang w:eastAsia="en-US"/>
        </w:rPr>
        <w:t>-</w:t>
      </w:r>
      <w:r w:rsidR="001F4FC5" w:rsidRPr="0002407E">
        <w:rPr>
          <w:rFonts w:ascii="Arial" w:hAnsi="Arial" w:cs="Arial"/>
          <w:color w:val="auto"/>
          <w:sz w:val="22"/>
          <w:szCs w:val="22"/>
          <w:lang w:eastAsia="en-US"/>
        </w:rPr>
        <w:t xml:space="preserve"> </w:t>
      </w:r>
      <w:r w:rsidR="001F4FC5" w:rsidRPr="00F60039">
        <w:rPr>
          <w:rFonts w:ascii="Arial" w:hAnsi="Arial" w:cs="Arial"/>
          <w:i/>
          <w:color w:val="auto"/>
          <w:sz w:val="22"/>
          <w:szCs w:val="22"/>
          <w:lang w:eastAsia="en-US"/>
        </w:rPr>
        <w:lastRenderedPageBreak/>
        <w:t>Cererea de F</w:t>
      </w:r>
      <w:r w:rsidR="00B51038" w:rsidRPr="00F60039">
        <w:rPr>
          <w:rFonts w:ascii="Arial" w:hAnsi="Arial" w:cs="Arial"/>
          <w:i/>
          <w:color w:val="auto"/>
          <w:sz w:val="22"/>
          <w:szCs w:val="22"/>
          <w:lang w:eastAsia="en-US"/>
        </w:rPr>
        <w:t>inanțare</w:t>
      </w:r>
      <w:r w:rsidR="001F4FC5" w:rsidRPr="0002407E">
        <w:rPr>
          <w:rFonts w:ascii="Arial" w:hAnsi="Arial" w:cs="Arial"/>
          <w:color w:val="auto"/>
          <w:sz w:val="22"/>
          <w:szCs w:val="22"/>
          <w:lang w:eastAsia="en-US"/>
        </w:rPr>
        <w:t>,</w:t>
      </w:r>
      <w:r w:rsidR="00B51038" w:rsidRPr="0002407E">
        <w:rPr>
          <w:rFonts w:ascii="Arial" w:hAnsi="Arial" w:cs="Arial"/>
          <w:color w:val="auto"/>
          <w:sz w:val="22"/>
          <w:szCs w:val="22"/>
          <w:lang w:eastAsia="en-US"/>
        </w:rPr>
        <w:t xml:space="preserve"> fără a depăși perioada de implementare</w:t>
      </w:r>
      <w:r w:rsidR="00F60039">
        <w:rPr>
          <w:rFonts w:ascii="Arial" w:hAnsi="Arial" w:cs="Arial"/>
          <w:color w:val="auto"/>
          <w:sz w:val="22"/>
          <w:szCs w:val="22"/>
          <w:lang w:eastAsia="en-US"/>
        </w:rPr>
        <w:t>.</w:t>
      </w:r>
      <w:r w:rsidR="00B51038" w:rsidRPr="0002407E">
        <w:rPr>
          <w:rFonts w:ascii="Arial" w:hAnsi="Arial" w:cs="Arial"/>
          <w:color w:val="auto"/>
          <w:sz w:val="22"/>
          <w:szCs w:val="22"/>
          <w:lang w:eastAsia="en-US"/>
        </w:rPr>
        <w:t xml:space="preserve"> </w:t>
      </w:r>
    </w:p>
    <w:p w14:paraId="7A14ADD9" w14:textId="20385F2B" w:rsidR="001A2F57" w:rsidRPr="0002407E" w:rsidRDefault="00321232" w:rsidP="00AD4DBB">
      <w:pPr>
        <w:pStyle w:val="Default"/>
        <w:numPr>
          <w:ilvl w:val="0"/>
          <w:numId w:val="15"/>
        </w:numPr>
        <w:spacing w:before="0" w:after="0" w:line="276" w:lineRule="auto"/>
        <w:ind w:left="426" w:hanging="426"/>
        <w:rPr>
          <w:rFonts w:ascii="Arial" w:hAnsi="Arial" w:cs="Arial"/>
          <w:color w:val="auto"/>
          <w:sz w:val="22"/>
          <w:szCs w:val="22"/>
          <w:lang w:eastAsia="en-US"/>
        </w:rPr>
      </w:pPr>
      <w:r w:rsidRPr="0002407E">
        <w:rPr>
          <w:rFonts w:ascii="Arial" w:hAnsi="Arial" w:cs="Arial"/>
          <w:sz w:val="22"/>
          <w:szCs w:val="22"/>
        </w:rPr>
        <w:t>Beneficiarul  poate solicita în scri</w:t>
      </w:r>
      <w:r w:rsidR="001F4FC5" w:rsidRPr="0002407E">
        <w:rPr>
          <w:rFonts w:ascii="Arial" w:hAnsi="Arial" w:cs="Arial"/>
          <w:sz w:val="22"/>
          <w:szCs w:val="22"/>
        </w:rPr>
        <w:t>s punctul de vedere al AM</w:t>
      </w:r>
      <w:r w:rsidR="00630B4B" w:rsidRPr="0002407E">
        <w:rPr>
          <w:rFonts w:ascii="Arial" w:hAnsi="Arial" w:cs="Arial"/>
          <w:sz w:val="22"/>
          <w:szCs w:val="22"/>
        </w:rPr>
        <w:t xml:space="preserve">, </w:t>
      </w:r>
      <w:r w:rsidRPr="0002407E">
        <w:rPr>
          <w:rFonts w:ascii="Arial" w:hAnsi="Arial" w:cs="Arial"/>
          <w:sz w:val="22"/>
          <w:szCs w:val="22"/>
        </w:rPr>
        <w:t>cu privire la  aspectele survenite de natură să afecteze buna implementare a proiectului</w:t>
      </w:r>
      <w:r w:rsidR="00630B4B" w:rsidRPr="0002407E">
        <w:rPr>
          <w:rFonts w:ascii="Arial" w:hAnsi="Arial" w:cs="Arial"/>
          <w:sz w:val="22"/>
          <w:szCs w:val="22"/>
        </w:rPr>
        <w:t>.</w:t>
      </w:r>
    </w:p>
    <w:p w14:paraId="065E47C9" w14:textId="061E885A" w:rsidR="007216E6" w:rsidRPr="0002407E" w:rsidRDefault="00321232" w:rsidP="00AD4DBB">
      <w:pPr>
        <w:pStyle w:val="Default"/>
        <w:numPr>
          <w:ilvl w:val="0"/>
          <w:numId w:val="15"/>
        </w:numPr>
        <w:spacing w:before="0" w:after="0" w:line="276" w:lineRule="auto"/>
        <w:ind w:left="426" w:hanging="426"/>
        <w:rPr>
          <w:rFonts w:ascii="Arial" w:hAnsi="Arial" w:cs="Arial"/>
          <w:szCs w:val="22"/>
        </w:rPr>
      </w:pPr>
      <w:r w:rsidRPr="0002407E">
        <w:rPr>
          <w:rFonts w:ascii="Arial" w:hAnsi="Arial" w:cs="Arial"/>
          <w:color w:val="auto"/>
          <w:sz w:val="22"/>
          <w:szCs w:val="22"/>
          <w:lang w:eastAsia="en-US"/>
        </w:rPr>
        <w:t xml:space="preserve">Beneficiarul/Partenerii vor deschide </w:t>
      </w:r>
      <w:r w:rsidR="00596918" w:rsidRPr="0002407E">
        <w:rPr>
          <w:rFonts w:ascii="Arial" w:hAnsi="Arial" w:cs="Arial"/>
          <w:color w:val="auto"/>
          <w:sz w:val="22"/>
          <w:szCs w:val="22"/>
          <w:lang w:eastAsia="en-US"/>
        </w:rPr>
        <w:t xml:space="preserve">contul/conturile de proiect în </w:t>
      </w:r>
      <w:r w:rsidRPr="0002407E">
        <w:rPr>
          <w:rFonts w:ascii="Arial" w:hAnsi="Arial" w:cs="Arial"/>
          <w:color w:val="auto"/>
          <w:sz w:val="22"/>
          <w:szCs w:val="22"/>
          <w:lang w:eastAsia="en-US"/>
        </w:rPr>
        <w:t>sistemul Trezoreriei Statului, în cazul în care</w:t>
      </w:r>
      <w:r w:rsidR="00CA0A64">
        <w:rPr>
          <w:rFonts w:ascii="Arial" w:hAnsi="Arial" w:cs="Arial"/>
          <w:color w:val="auto"/>
          <w:sz w:val="22"/>
          <w:szCs w:val="22"/>
          <w:lang w:eastAsia="en-US"/>
        </w:rPr>
        <w:t>,</w:t>
      </w:r>
      <w:r w:rsidRPr="0002407E">
        <w:rPr>
          <w:rFonts w:ascii="Arial" w:hAnsi="Arial" w:cs="Arial"/>
          <w:color w:val="auto"/>
          <w:sz w:val="22"/>
          <w:szCs w:val="22"/>
          <w:lang w:eastAsia="en-US"/>
        </w:rPr>
        <w:t xml:space="preserve"> fac parte din categoria instituţiilor publice, indiferent de sistemul de finanţare şi de subor</w:t>
      </w:r>
      <w:r w:rsidR="009D4B64" w:rsidRPr="0002407E">
        <w:rPr>
          <w:rFonts w:ascii="Arial" w:hAnsi="Arial" w:cs="Arial"/>
          <w:color w:val="auto"/>
          <w:sz w:val="22"/>
          <w:szCs w:val="22"/>
          <w:lang w:eastAsia="en-US"/>
        </w:rPr>
        <w:t>donare. Celelalte categorii de Beneficiari/P</w:t>
      </w:r>
      <w:r w:rsidRPr="0002407E">
        <w:rPr>
          <w:rFonts w:ascii="Arial" w:hAnsi="Arial" w:cs="Arial"/>
          <w:color w:val="auto"/>
          <w:sz w:val="22"/>
          <w:szCs w:val="22"/>
          <w:lang w:eastAsia="en-US"/>
        </w:rPr>
        <w:t>arteneri pot opta pentru deschiderea contului/conturilor speciale de proiect în sistemul Trezoreriei Sta</w:t>
      </w:r>
      <w:r w:rsidR="00596918" w:rsidRPr="0002407E">
        <w:rPr>
          <w:rFonts w:ascii="Arial" w:hAnsi="Arial" w:cs="Arial"/>
          <w:color w:val="auto"/>
          <w:sz w:val="22"/>
          <w:szCs w:val="22"/>
          <w:lang w:eastAsia="en-US"/>
        </w:rPr>
        <w:t>tului sau la o bancă comercială</w:t>
      </w:r>
      <w:r w:rsidR="009D4B64" w:rsidRPr="0002407E">
        <w:rPr>
          <w:rFonts w:ascii="Arial" w:hAnsi="Arial" w:cs="Arial"/>
          <w:color w:val="auto"/>
          <w:sz w:val="22"/>
          <w:szCs w:val="22"/>
          <w:lang w:eastAsia="en-US"/>
        </w:rPr>
        <w:t xml:space="preserve"> î</w:t>
      </w:r>
      <w:r w:rsidRPr="0002407E">
        <w:rPr>
          <w:rFonts w:ascii="Arial" w:hAnsi="Arial" w:cs="Arial"/>
          <w:color w:val="auto"/>
          <w:sz w:val="22"/>
          <w:szCs w:val="22"/>
          <w:lang w:eastAsia="en-US"/>
        </w:rPr>
        <w:t>n conformitate cu legislația aplicabilă.</w:t>
      </w:r>
    </w:p>
    <w:p w14:paraId="69F49780" w14:textId="27232124" w:rsidR="00321232" w:rsidRPr="0002407E" w:rsidRDefault="00321232" w:rsidP="00AD4DBB">
      <w:pPr>
        <w:pStyle w:val="Default"/>
        <w:numPr>
          <w:ilvl w:val="0"/>
          <w:numId w:val="15"/>
        </w:numPr>
        <w:spacing w:before="0" w:after="0" w:line="276" w:lineRule="auto"/>
        <w:ind w:left="426" w:hanging="426"/>
        <w:rPr>
          <w:rFonts w:ascii="Arial" w:hAnsi="Arial" w:cs="Arial"/>
          <w:sz w:val="22"/>
          <w:szCs w:val="22"/>
        </w:rPr>
      </w:pPr>
      <w:r w:rsidRPr="0002407E">
        <w:rPr>
          <w:rFonts w:ascii="Arial" w:hAnsi="Arial" w:cs="Arial"/>
          <w:sz w:val="22"/>
          <w:szCs w:val="22"/>
        </w:rPr>
        <w:t>Beneficiarul și</w:t>
      </w:r>
      <w:r w:rsidR="001E1F49" w:rsidRPr="0002407E">
        <w:rPr>
          <w:rFonts w:ascii="Arial" w:hAnsi="Arial" w:cs="Arial"/>
          <w:sz w:val="22"/>
          <w:szCs w:val="22"/>
        </w:rPr>
        <w:t>/sau</w:t>
      </w:r>
      <w:r w:rsidRPr="0002407E">
        <w:rPr>
          <w:rFonts w:ascii="Arial" w:hAnsi="Arial" w:cs="Arial"/>
          <w:sz w:val="22"/>
          <w:szCs w:val="22"/>
        </w:rPr>
        <w:t xml:space="preserve"> partenerii au oblig</w:t>
      </w:r>
      <w:r w:rsidR="00F041B2" w:rsidRPr="0002407E">
        <w:rPr>
          <w:rFonts w:ascii="Arial" w:hAnsi="Arial" w:cs="Arial"/>
          <w:sz w:val="22"/>
          <w:szCs w:val="22"/>
        </w:rPr>
        <w:t>ația de a pune la dispoziția AM</w:t>
      </w:r>
      <w:r w:rsidRPr="0002407E">
        <w:rPr>
          <w:rFonts w:ascii="Arial" w:hAnsi="Arial" w:cs="Arial"/>
          <w:sz w:val="22"/>
          <w:szCs w:val="22"/>
        </w:rPr>
        <w:t>, sau oricărui alt organis</w:t>
      </w:r>
      <w:r w:rsidR="009D4B64" w:rsidRPr="0002407E">
        <w:rPr>
          <w:rFonts w:ascii="Arial" w:hAnsi="Arial" w:cs="Arial"/>
          <w:sz w:val="22"/>
          <w:szCs w:val="22"/>
        </w:rPr>
        <w:t>m abilitat de lege documentele și/sau informaț</w:t>
      </w:r>
      <w:r w:rsidRPr="0002407E">
        <w:rPr>
          <w:rFonts w:ascii="Arial" w:hAnsi="Arial" w:cs="Arial"/>
          <w:sz w:val="22"/>
          <w:szCs w:val="22"/>
        </w:rPr>
        <w:t xml:space="preserve">iile necesare pentru verificarea modului de utilizare a finanțării nerambursabile, la cerere și în termen de maximum 5 </w:t>
      </w:r>
      <w:r w:rsidR="009D4B64" w:rsidRPr="0002407E">
        <w:rPr>
          <w:rFonts w:ascii="Arial" w:hAnsi="Arial" w:cs="Arial"/>
          <w:sz w:val="22"/>
          <w:szCs w:val="22"/>
        </w:rPr>
        <w:t xml:space="preserve"> zile lucră</w:t>
      </w:r>
      <w:r w:rsidR="00CA0A64">
        <w:rPr>
          <w:rFonts w:ascii="Arial" w:hAnsi="Arial" w:cs="Arial"/>
          <w:sz w:val="22"/>
          <w:szCs w:val="22"/>
        </w:rPr>
        <w:t>toare</w:t>
      </w:r>
      <w:r w:rsidRPr="0002407E">
        <w:rPr>
          <w:rFonts w:ascii="Arial" w:hAnsi="Arial" w:cs="Arial"/>
          <w:sz w:val="22"/>
          <w:szCs w:val="22"/>
        </w:rPr>
        <w:t xml:space="preserve"> și să asigure</w:t>
      </w:r>
      <w:r w:rsidR="009D4B64" w:rsidRPr="0002407E">
        <w:rPr>
          <w:rFonts w:ascii="Arial" w:hAnsi="Arial" w:cs="Arial"/>
          <w:sz w:val="22"/>
          <w:szCs w:val="22"/>
        </w:rPr>
        <w:t xml:space="preserve"> </w:t>
      </w:r>
      <w:r w:rsidRPr="0002407E">
        <w:rPr>
          <w:rFonts w:ascii="Arial" w:hAnsi="Arial" w:cs="Arial"/>
          <w:sz w:val="22"/>
          <w:szCs w:val="22"/>
        </w:rPr>
        <w:t>condițiile pentru efectuarea verificărilor la fața locului.</w:t>
      </w:r>
    </w:p>
    <w:p w14:paraId="6764ED27" w14:textId="263E9C19" w:rsidR="00321232" w:rsidRPr="0002407E" w:rsidRDefault="00321232" w:rsidP="00B74B8F">
      <w:pPr>
        <w:pStyle w:val="BodyText"/>
        <w:spacing w:line="276" w:lineRule="auto"/>
        <w:ind w:left="426" w:hanging="426"/>
        <w:rPr>
          <w:rFonts w:ascii="Arial" w:hAnsi="Arial" w:cs="Arial"/>
          <w:szCs w:val="22"/>
        </w:rPr>
      </w:pPr>
      <w:r w:rsidRPr="0002407E">
        <w:rPr>
          <w:rFonts w:ascii="Arial" w:hAnsi="Arial" w:cs="Arial"/>
          <w:szCs w:val="22"/>
        </w:rPr>
        <w:t>(6) În vederea efectuării verificărilor prevăzute la alin.</w:t>
      </w:r>
      <w:r w:rsidR="00F60039">
        <w:rPr>
          <w:rFonts w:ascii="Arial" w:hAnsi="Arial" w:cs="Arial"/>
          <w:szCs w:val="22"/>
        </w:rPr>
        <w:t xml:space="preserve"> </w:t>
      </w:r>
      <w:r w:rsidRPr="0002407E">
        <w:rPr>
          <w:rFonts w:ascii="Arial" w:hAnsi="Arial" w:cs="Arial"/>
          <w:szCs w:val="22"/>
        </w:rPr>
        <w:t>(5), Beneficiarul și membrii Parteneriatului se angajează să acorde dreptul de acces la locurile și spațiile unde se implementează Proiectul, inclusiv acces la sistemele informatice care au legătură directă cu proiectul, și să pună la dispoziție documentele solicitate privind gestiunea tehni</w:t>
      </w:r>
      <w:r w:rsidR="00CA0A64">
        <w:rPr>
          <w:rFonts w:ascii="Arial" w:hAnsi="Arial" w:cs="Arial"/>
          <w:szCs w:val="22"/>
        </w:rPr>
        <w:t xml:space="preserve">că și financiară a Proiectului </w:t>
      </w:r>
      <w:r w:rsidRPr="0002407E">
        <w:rPr>
          <w:rFonts w:ascii="Arial" w:hAnsi="Arial" w:cs="Arial"/>
          <w:szCs w:val="22"/>
        </w:rPr>
        <w:t>atât pe suport hârtie, cât și în format electronic. Documentele trebuie sa fie ușor accesibile și arhivate astfel încât</w:t>
      </w:r>
      <w:r w:rsidR="009D4B64" w:rsidRPr="0002407E">
        <w:rPr>
          <w:rFonts w:ascii="Arial" w:hAnsi="Arial" w:cs="Arial"/>
          <w:szCs w:val="22"/>
        </w:rPr>
        <w:t>,</w:t>
      </w:r>
      <w:r w:rsidRPr="0002407E">
        <w:rPr>
          <w:rFonts w:ascii="Arial" w:hAnsi="Arial" w:cs="Arial"/>
          <w:szCs w:val="22"/>
        </w:rPr>
        <w:t xml:space="preserve"> să permită verificarea lor. Beneficiarul este obligat să informeze organismele și autoritățile menționate la alin.(5) cu privire la locul arhivării doc</w:t>
      </w:r>
      <w:r w:rsidR="00E04A22">
        <w:rPr>
          <w:rFonts w:ascii="Arial" w:hAnsi="Arial" w:cs="Arial"/>
          <w:szCs w:val="22"/>
        </w:rPr>
        <w:t>umentelor, în termen de 3</w:t>
      </w:r>
      <w:r w:rsidRPr="0002407E">
        <w:rPr>
          <w:rFonts w:ascii="Arial" w:hAnsi="Arial" w:cs="Arial"/>
          <w:szCs w:val="22"/>
        </w:rPr>
        <w:t xml:space="preserve"> zile de la transmiterea solicitării de către AM</w:t>
      </w:r>
      <w:r w:rsidR="00A82752">
        <w:rPr>
          <w:rFonts w:ascii="Arial" w:hAnsi="Arial" w:cs="Arial"/>
          <w:szCs w:val="22"/>
        </w:rPr>
        <w:t xml:space="preserve"> </w:t>
      </w:r>
      <w:r w:rsidRPr="0002407E">
        <w:rPr>
          <w:rFonts w:ascii="Arial" w:hAnsi="Arial" w:cs="Arial"/>
          <w:szCs w:val="22"/>
        </w:rPr>
        <w:t xml:space="preserve">organism abilitat și de a asigura accesul </w:t>
      </w:r>
      <w:r w:rsidR="001F5C64" w:rsidRPr="0002407E">
        <w:rPr>
          <w:rFonts w:ascii="Arial" w:hAnsi="Arial" w:cs="Arial"/>
          <w:szCs w:val="22"/>
        </w:rPr>
        <w:t>neîngră</w:t>
      </w:r>
      <w:r w:rsidR="001E1F49" w:rsidRPr="0002407E">
        <w:rPr>
          <w:rFonts w:ascii="Arial" w:hAnsi="Arial" w:cs="Arial"/>
          <w:szCs w:val="22"/>
        </w:rPr>
        <w:t xml:space="preserve">dit al </w:t>
      </w:r>
      <w:r w:rsidRPr="0002407E">
        <w:rPr>
          <w:rFonts w:ascii="Arial" w:hAnsi="Arial" w:cs="Arial"/>
          <w:szCs w:val="22"/>
        </w:rPr>
        <w:t>acestora la documentație în locul respectiv</w:t>
      </w:r>
    </w:p>
    <w:p w14:paraId="25EAE156" w14:textId="7FDC7F7D" w:rsidR="00321232" w:rsidRPr="0002407E" w:rsidRDefault="00321232" w:rsidP="00B74B8F">
      <w:pPr>
        <w:pStyle w:val="BodyText"/>
        <w:spacing w:line="276" w:lineRule="auto"/>
        <w:ind w:left="426" w:hanging="426"/>
        <w:rPr>
          <w:rFonts w:ascii="Arial" w:hAnsi="Arial" w:cs="Arial"/>
          <w:szCs w:val="22"/>
        </w:rPr>
      </w:pPr>
      <w:r w:rsidRPr="0002407E">
        <w:rPr>
          <w:rFonts w:ascii="Arial" w:hAnsi="Arial" w:cs="Arial"/>
          <w:szCs w:val="22"/>
        </w:rPr>
        <w:t>(7</w:t>
      </w:r>
      <w:r w:rsidR="009D4B64" w:rsidRPr="0002407E">
        <w:rPr>
          <w:rFonts w:ascii="Arial" w:hAnsi="Arial" w:cs="Arial"/>
          <w:szCs w:val="22"/>
        </w:rPr>
        <w:t xml:space="preserve">) </w:t>
      </w:r>
      <w:r w:rsidR="005560AE">
        <w:rPr>
          <w:rFonts w:ascii="Arial" w:hAnsi="Arial" w:cs="Arial"/>
          <w:szCs w:val="22"/>
        </w:rPr>
        <w:tab/>
      </w:r>
      <w:r w:rsidR="009D4B64" w:rsidRPr="0002407E">
        <w:rPr>
          <w:rFonts w:ascii="Arial" w:hAnsi="Arial" w:cs="Arial"/>
          <w:szCs w:val="22"/>
        </w:rPr>
        <w:t>Beneficiarul se va asigura că î</w:t>
      </w:r>
      <w:r w:rsidRPr="0002407E">
        <w:rPr>
          <w:rFonts w:ascii="Arial" w:hAnsi="Arial" w:cs="Arial"/>
          <w:szCs w:val="22"/>
        </w:rPr>
        <w:t xml:space="preserve">n contractele/acordurile </w:t>
      </w:r>
      <w:r w:rsidR="009D4B64" w:rsidRPr="0002407E">
        <w:rPr>
          <w:rFonts w:ascii="Arial" w:hAnsi="Arial" w:cs="Arial"/>
          <w:szCs w:val="22"/>
        </w:rPr>
        <w:t>încheiate cu terțe părți se prevede obligaț</w:t>
      </w:r>
      <w:r w:rsidRPr="0002407E">
        <w:rPr>
          <w:rFonts w:ascii="Arial" w:hAnsi="Arial" w:cs="Arial"/>
          <w:szCs w:val="22"/>
        </w:rPr>
        <w:t>ia acestora de a a</w:t>
      </w:r>
      <w:r w:rsidR="009D4B64" w:rsidRPr="0002407E">
        <w:rPr>
          <w:rFonts w:ascii="Arial" w:hAnsi="Arial" w:cs="Arial"/>
          <w:szCs w:val="22"/>
        </w:rPr>
        <w:t>sigura disponibilitatea informaț</w:t>
      </w:r>
      <w:r w:rsidRPr="0002407E">
        <w:rPr>
          <w:rFonts w:ascii="Arial" w:hAnsi="Arial" w:cs="Arial"/>
          <w:szCs w:val="22"/>
        </w:rPr>
        <w:t xml:space="preserve">iilor </w:t>
      </w:r>
      <w:r w:rsidR="009D4B64" w:rsidRPr="0002407E">
        <w:rPr>
          <w:rFonts w:ascii="Arial" w:hAnsi="Arial" w:cs="Arial"/>
          <w:szCs w:val="22"/>
        </w:rPr>
        <w:t>ș</w:t>
      </w:r>
      <w:r w:rsidRPr="0002407E">
        <w:rPr>
          <w:rFonts w:ascii="Arial" w:hAnsi="Arial" w:cs="Arial"/>
          <w:szCs w:val="22"/>
        </w:rPr>
        <w:t>i documentelor referitoare la proiect cu ocazia misiunilor de control desf</w:t>
      </w:r>
      <w:r w:rsidR="00CA0A64">
        <w:rPr>
          <w:rFonts w:ascii="Arial" w:hAnsi="Arial" w:cs="Arial"/>
          <w:szCs w:val="22"/>
        </w:rPr>
        <w:t>ăș</w:t>
      </w:r>
      <w:r w:rsidRPr="0002407E">
        <w:rPr>
          <w:rFonts w:ascii="Arial" w:hAnsi="Arial" w:cs="Arial"/>
          <w:szCs w:val="22"/>
        </w:rPr>
        <w:t>urate de AM sa</w:t>
      </w:r>
      <w:r w:rsidR="009D4B64" w:rsidRPr="0002407E">
        <w:rPr>
          <w:rFonts w:ascii="Arial" w:hAnsi="Arial" w:cs="Arial"/>
          <w:szCs w:val="22"/>
        </w:rPr>
        <w:t>u de alte structuri cu competențe în controlul ș</w:t>
      </w:r>
      <w:r w:rsidRPr="0002407E">
        <w:rPr>
          <w:rFonts w:ascii="Arial" w:hAnsi="Arial" w:cs="Arial"/>
          <w:szCs w:val="22"/>
        </w:rPr>
        <w:t xml:space="preserve">i recuperarea debitelor </w:t>
      </w:r>
      <w:r w:rsidR="009D4B64" w:rsidRPr="0002407E">
        <w:rPr>
          <w:rFonts w:ascii="Arial" w:hAnsi="Arial" w:cs="Arial"/>
          <w:szCs w:val="22"/>
        </w:rPr>
        <w:t>aferente fondurilor comunitare și/sau fondurilor publice naționale aferente acestora, după</w:t>
      </w:r>
      <w:r w:rsidRPr="0002407E">
        <w:rPr>
          <w:rFonts w:ascii="Arial" w:hAnsi="Arial" w:cs="Arial"/>
          <w:szCs w:val="22"/>
        </w:rPr>
        <w:t xml:space="preserve"> caz.</w:t>
      </w:r>
    </w:p>
    <w:p w14:paraId="3ED376DC" w14:textId="68D9CF45" w:rsidR="00321232" w:rsidRPr="0002407E" w:rsidRDefault="00321232" w:rsidP="00B74B8F">
      <w:pPr>
        <w:pStyle w:val="BodyText"/>
        <w:spacing w:line="276" w:lineRule="auto"/>
        <w:ind w:left="426" w:hanging="426"/>
        <w:rPr>
          <w:rFonts w:ascii="Arial" w:hAnsi="Arial" w:cs="Arial"/>
          <w:szCs w:val="22"/>
        </w:rPr>
      </w:pPr>
      <w:r w:rsidRPr="0002407E">
        <w:rPr>
          <w:rFonts w:ascii="Arial" w:hAnsi="Arial" w:cs="Arial"/>
          <w:szCs w:val="22"/>
        </w:rPr>
        <w:t xml:space="preserve">(8) Beneficiarul are obligaţia </w:t>
      </w:r>
      <w:r w:rsidR="003A2F06" w:rsidRPr="0002407E">
        <w:rPr>
          <w:rFonts w:ascii="Arial" w:hAnsi="Arial" w:cs="Arial"/>
          <w:szCs w:val="22"/>
        </w:rPr>
        <w:t xml:space="preserve">îndosarierii și </w:t>
      </w:r>
      <w:r w:rsidRPr="0002407E">
        <w:rPr>
          <w:rFonts w:ascii="Arial" w:hAnsi="Arial" w:cs="Arial"/>
          <w:szCs w:val="22"/>
        </w:rPr>
        <w:t>păstr</w:t>
      </w:r>
      <w:r w:rsidR="003A2F06" w:rsidRPr="0002407E">
        <w:rPr>
          <w:rFonts w:ascii="Arial" w:hAnsi="Arial" w:cs="Arial"/>
          <w:szCs w:val="22"/>
        </w:rPr>
        <w:t>ării</w:t>
      </w:r>
      <w:r w:rsidRPr="0002407E">
        <w:rPr>
          <w:rFonts w:ascii="Arial" w:hAnsi="Arial" w:cs="Arial"/>
          <w:szCs w:val="22"/>
        </w:rPr>
        <w:t xml:space="preserve"> </w:t>
      </w:r>
      <w:r w:rsidR="003A2F06" w:rsidRPr="0002407E">
        <w:rPr>
          <w:rFonts w:ascii="Arial" w:hAnsi="Arial" w:cs="Arial"/>
          <w:szCs w:val="22"/>
        </w:rPr>
        <w:t xml:space="preserve">tuturor documentelor </w:t>
      </w:r>
      <w:r w:rsidRPr="0002407E">
        <w:rPr>
          <w:rFonts w:ascii="Arial" w:hAnsi="Arial" w:cs="Arial"/>
          <w:szCs w:val="22"/>
        </w:rPr>
        <w:t>proiectului în original precum şi copii ale documentelor partenerilor, dacă este cazul, inclusiv documentele contabile, privind activităţile şi cheltuielile eligibile în vederea asigurării unei piste de audit adecvate, în conformitate cu legislația comunitară şi naţională. Toate documentele vor fi păstrate până la închiderea oficială a Programului</w:t>
      </w:r>
      <w:r w:rsidR="00F60039">
        <w:rPr>
          <w:rFonts w:ascii="Arial" w:hAnsi="Arial" w:cs="Arial"/>
          <w:szCs w:val="22"/>
        </w:rPr>
        <w:t xml:space="preserve"> sau până la expirarea perioadei de durabilitate a proiectului, oricare intervine ultima</w:t>
      </w:r>
      <w:r w:rsidRPr="0002407E">
        <w:rPr>
          <w:rFonts w:ascii="Arial" w:hAnsi="Arial" w:cs="Arial"/>
          <w:szCs w:val="22"/>
        </w:rPr>
        <w:t xml:space="preserve">. </w:t>
      </w:r>
    </w:p>
    <w:p w14:paraId="5183AEDC" w14:textId="43D3F816" w:rsidR="00321232" w:rsidRDefault="00321232" w:rsidP="00B74B8F">
      <w:pPr>
        <w:pStyle w:val="Default"/>
        <w:spacing w:before="0" w:after="0" w:line="276" w:lineRule="auto"/>
        <w:ind w:left="426" w:hanging="426"/>
        <w:rPr>
          <w:rFonts w:ascii="Arial" w:hAnsi="Arial" w:cs="Arial"/>
          <w:color w:val="auto"/>
          <w:sz w:val="22"/>
          <w:szCs w:val="22"/>
          <w:lang w:eastAsia="en-US"/>
        </w:rPr>
      </w:pPr>
      <w:r w:rsidRPr="0002407E">
        <w:rPr>
          <w:rFonts w:ascii="Arial" w:hAnsi="Arial" w:cs="Arial"/>
          <w:color w:val="auto"/>
          <w:sz w:val="22"/>
          <w:szCs w:val="22"/>
          <w:lang w:eastAsia="en-US"/>
        </w:rPr>
        <w:t>(9) În cazul nerespectării prevederilor alin. (5)</w:t>
      </w:r>
      <w:r w:rsidR="001F5C64" w:rsidRPr="0002407E">
        <w:rPr>
          <w:rFonts w:ascii="Arial" w:hAnsi="Arial" w:cs="Arial"/>
          <w:color w:val="auto"/>
          <w:sz w:val="22"/>
          <w:szCs w:val="22"/>
          <w:lang w:eastAsia="en-US"/>
        </w:rPr>
        <w:t xml:space="preserve"> </w:t>
      </w:r>
      <w:r w:rsidRPr="0002407E">
        <w:rPr>
          <w:rFonts w:ascii="Arial" w:hAnsi="Arial" w:cs="Arial"/>
          <w:color w:val="auto"/>
          <w:sz w:val="22"/>
          <w:szCs w:val="22"/>
          <w:lang w:eastAsia="en-US"/>
        </w:rPr>
        <w:t>și (8), Beneficiarul este  obligat să restituie suma aferentă documentelor lipsă, rambursată în cadrul Proiectului, reprezentând asistența financiară nerambursabilă</w:t>
      </w:r>
      <w:r w:rsidR="001F5C64" w:rsidRPr="0002407E">
        <w:rPr>
          <w:rFonts w:ascii="Arial" w:hAnsi="Arial" w:cs="Arial"/>
          <w:color w:val="auto"/>
          <w:sz w:val="22"/>
          <w:szCs w:val="22"/>
          <w:lang w:eastAsia="en-US"/>
        </w:rPr>
        <w:t xml:space="preserve">, </w:t>
      </w:r>
      <w:r w:rsidR="00C62715" w:rsidRPr="0002407E">
        <w:rPr>
          <w:rFonts w:ascii="Arial" w:hAnsi="Arial" w:cs="Arial"/>
          <w:color w:val="auto"/>
          <w:sz w:val="22"/>
          <w:szCs w:val="22"/>
          <w:lang w:eastAsia="en-US"/>
        </w:rPr>
        <w:t>iar in cazul nerespectării prevederilor alin</w:t>
      </w:r>
      <w:r w:rsidR="00253198">
        <w:rPr>
          <w:rFonts w:ascii="Arial" w:hAnsi="Arial" w:cs="Arial"/>
          <w:color w:val="auto"/>
          <w:sz w:val="22"/>
          <w:szCs w:val="22"/>
          <w:lang w:eastAsia="en-US"/>
        </w:rPr>
        <w:t>.(</w:t>
      </w:r>
      <w:r w:rsidR="00C62715" w:rsidRPr="0002407E">
        <w:rPr>
          <w:rFonts w:ascii="Arial" w:hAnsi="Arial" w:cs="Arial"/>
          <w:color w:val="auto"/>
          <w:sz w:val="22"/>
          <w:szCs w:val="22"/>
          <w:lang w:eastAsia="en-US"/>
        </w:rPr>
        <w:t>6</w:t>
      </w:r>
      <w:r w:rsidR="00253198">
        <w:rPr>
          <w:rFonts w:ascii="Arial" w:hAnsi="Arial" w:cs="Arial"/>
          <w:color w:val="auto"/>
          <w:sz w:val="22"/>
          <w:szCs w:val="22"/>
          <w:lang w:eastAsia="en-US"/>
        </w:rPr>
        <w:t>)</w:t>
      </w:r>
      <w:r w:rsidR="001E1F49" w:rsidRPr="0002407E">
        <w:rPr>
          <w:rFonts w:ascii="Arial" w:hAnsi="Arial" w:cs="Arial"/>
          <w:color w:val="auto"/>
          <w:sz w:val="22"/>
          <w:szCs w:val="22"/>
          <w:lang w:eastAsia="en-US"/>
        </w:rPr>
        <w:t xml:space="preserve"> Beneficiarul este obligat să restituie întreaga sumă rambursată aferentă proiectului, inclusiv dobânzile/penalizările aferente.</w:t>
      </w:r>
    </w:p>
    <w:p w14:paraId="64D00EF4" w14:textId="17701FE4" w:rsidR="00996070" w:rsidRPr="00120E7D" w:rsidRDefault="00996070" w:rsidP="00B74B8F">
      <w:pPr>
        <w:pStyle w:val="Default"/>
        <w:spacing w:before="0" w:after="0" w:line="276" w:lineRule="auto"/>
        <w:ind w:left="426" w:hanging="426"/>
        <w:rPr>
          <w:rFonts w:ascii="Arial" w:hAnsi="Arial" w:cs="Arial"/>
          <w:color w:val="auto"/>
          <w:sz w:val="22"/>
          <w:szCs w:val="22"/>
          <w:lang w:eastAsia="en-US"/>
        </w:rPr>
      </w:pPr>
      <w:r w:rsidRPr="00120E7D">
        <w:rPr>
          <w:rFonts w:ascii="Arial" w:hAnsi="Arial" w:cs="Arial"/>
          <w:color w:val="auto"/>
          <w:sz w:val="22"/>
          <w:szCs w:val="22"/>
          <w:lang w:eastAsia="en-US"/>
        </w:rPr>
        <w:t>(10) Beneficiarul este obligat să adauge toate documentele și să completeze datele pentru care este răspunzător, actualizandu-le corespunz</w:t>
      </w:r>
      <w:r w:rsidR="00CA0A64">
        <w:rPr>
          <w:rFonts w:ascii="Arial" w:hAnsi="Arial" w:cs="Arial"/>
          <w:color w:val="auto"/>
          <w:sz w:val="22"/>
          <w:szCs w:val="22"/>
          <w:lang w:eastAsia="en-US"/>
        </w:rPr>
        <w:t>ă</w:t>
      </w:r>
      <w:r w:rsidRPr="00120E7D">
        <w:rPr>
          <w:rFonts w:ascii="Arial" w:hAnsi="Arial" w:cs="Arial"/>
          <w:color w:val="auto"/>
          <w:sz w:val="22"/>
          <w:szCs w:val="22"/>
          <w:lang w:eastAsia="en-US"/>
        </w:rPr>
        <w:t>tor ori de câte ori este cazul, în MySMIS 2014.</w:t>
      </w:r>
    </w:p>
    <w:p w14:paraId="43D81F10" w14:textId="22C73537" w:rsidR="007216E6" w:rsidRPr="0002407E" w:rsidRDefault="00321232" w:rsidP="00996070">
      <w:pPr>
        <w:pStyle w:val="Default"/>
        <w:numPr>
          <w:ilvl w:val="0"/>
          <w:numId w:val="31"/>
        </w:numPr>
        <w:spacing w:before="0" w:after="0" w:line="276" w:lineRule="auto"/>
        <w:ind w:left="426" w:hanging="426"/>
        <w:rPr>
          <w:rFonts w:ascii="Arial" w:hAnsi="Arial" w:cs="Arial"/>
          <w:color w:val="auto"/>
          <w:sz w:val="22"/>
          <w:szCs w:val="22"/>
          <w:lang w:eastAsia="en-US"/>
        </w:rPr>
      </w:pPr>
      <w:r w:rsidRPr="0002407E">
        <w:rPr>
          <w:rFonts w:ascii="Arial" w:hAnsi="Arial" w:cs="Arial"/>
          <w:sz w:val="22"/>
          <w:szCs w:val="22"/>
        </w:rPr>
        <w:t>Beneficiarul este obligat să plătească  sumele necesare asigurării cofinanţării eligibile şi a finanţării cheltuielilor neeligibile în vederea implementării Proiectului, ce îi revin conform art</w:t>
      </w:r>
      <w:r w:rsidR="008470A2" w:rsidRPr="0002407E">
        <w:rPr>
          <w:rFonts w:ascii="Arial" w:hAnsi="Arial" w:cs="Arial"/>
          <w:sz w:val="22"/>
          <w:szCs w:val="22"/>
        </w:rPr>
        <w:t>icolului  3</w:t>
      </w:r>
      <w:r w:rsidRPr="0002407E">
        <w:rPr>
          <w:rFonts w:ascii="Arial" w:hAnsi="Arial" w:cs="Arial"/>
          <w:sz w:val="22"/>
          <w:szCs w:val="22"/>
        </w:rPr>
        <w:t>.</w:t>
      </w:r>
    </w:p>
    <w:p w14:paraId="552C8D4A" w14:textId="77777777" w:rsidR="00321232" w:rsidRPr="0002407E" w:rsidRDefault="00321232" w:rsidP="00996070">
      <w:pPr>
        <w:pStyle w:val="Default"/>
        <w:numPr>
          <w:ilvl w:val="0"/>
          <w:numId w:val="31"/>
        </w:numPr>
        <w:spacing w:before="0" w:after="0" w:line="276" w:lineRule="auto"/>
        <w:ind w:left="426" w:hanging="426"/>
        <w:rPr>
          <w:rFonts w:ascii="Arial" w:hAnsi="Arial" w:cs="Arial"/>
          <w:color w:val="auto"/>
          <w:sz w:val="22"/>
          <w:szCs w:val="22"/>
          <w:lang w:eastAsia="en-US"/>
        </w:rPr>
      </w:pPr>
      <w:r w:rsidRPr="0002407E">
        <w:rPr>
          <w:rFonts w:ascii="Arial" w:hAnsi="Arial" w:cs="Arial"/>
          <w:color w:val="auto"/>
          <w:sz w:val="22"/>
          <w:szCs w:val="22"/>
          <w:lang w:eastAsia="en-US"/>
        </w:rPr>
        <w:t xml:space="preserve">Beneficiarul trebuie să ţină o evidenţă contabilă analitică a proiectului, utilizând conturi analitice distincte pentru reflectarea tuturor operaţiunilor referitoare la implementarea Proiectului, în conformitate cu dispoziţiile legale. </w:t>
      </w:r>
    </w:p>
    <w:p w14:paraId="29353FFA" w14:textId="77777777" w:rsidR="00321232" w:rsidRPr="0002407E" w:rsidRDefault="00321232" w:rsidP="00996070">
      <w:pPr>
        <w:pStyle w:val="Default"/>
        <w:numPr>
          <w:ilvl w:val="0"/>
          <w:numId w:val="31"/>
        </w:numPr>
        <w:spacing w:before="0" w:after="0" w:line="276" w:lineRule="auto"/>
        <w:ind w:left="426" w:hanging="426"/>
        <w:rPr>
          <w:rFonts w:ascii="Arial" w:hAnsi="Arial" w:cs="Arial"/>
          <w:color w:val="auto"/>
          <w:sz w:val="22"/>
          <w:szCs w:val="22"/>
          <w:lang w:eastAsia="en-US"/>
        </w:rPr>
      </w:pPr>
      <w:r w:rsidRPr="0002407E">
        <w:rPr>
          <w:rFonts w:ascii="Arial" w:hAnsi="Arial" w:cs="Arial"/>
          <w:color w:val="auto"/>
          <w:sz w:val="22"/>
          <w:szCs w:val="22"/>
          <w:lang w:eastAsia="en-US"/>
        </w:rPr>
        <w:t xml:space="preserve">În situaţia în care implementarea Proiectului presupune achiziţionarea de bunuri, servicii ori lucrări, Beneficiarul are obligaţia de a respecta prevederile legislaţiei naţionale în </w:t>
      </w:r>
      <w:r w:rsidRPr="0002407E">
        <w:rPr>
          <w:rFonts w:ascii="Arial" w:hAnsi="Arial" w:cs="Arial"/>
          <w:color w:val="auto"/>
          <w:sz w:val="22"/>
          <w:szCs w:val="22"/>
          <w:lang w:eastAsia="en-US"/>
        </w:rPr>
        <w:lastRenderedPageBreak/>
        <w:t>vigoare în domeniul achiziţiilor publice sau ale dispozițiilor legale privind achizițiile efectuate de beneficiarii privați, în cazul în care Beneficiarul nu reprezintă autoritate contractantă</w:t>
      </w:r>
      <w:r w:rsidR="008470A2" w:rsidRPr="0002407E">
        <w:rPr>
          <w:rFonts w:ascii="Arial" w:hAnsi="Arial" w:cs="Arial"/>
          <w:color w:val="auto"/>
          <w:sz w:val="22"/>
          <w:szCs w:val="22"/>
          <w:lang w:eastAsia="en-US"/>
        </w:rPr>
        <w:t>,</w:t>
      </w:r>
      <w:r w:rsidRPr="0002407E">
        <w:rPr>
          <w:rFonts w:ascii="Arial" w:hAnsi="Arial" w:cs="Arial"/>
          <w:color w:val="auto"/>
          <w:sz w:val="22"/>
          <w:szCs w:val="22"/>
          <w:lang w:eastAsia="en-US"/>
        </w:rPr>
        <w:t xml:space="preserve"> în sensul legislaţiei naţionale privind atribuirea contractelor de achiziţii publice. </w:t>
      </w:r>
    </w:p>
    <w:p w14:paraId="44C46A11" w14:textId="43843B01" w:rsidR="00321232" w:rsidRPr="0002407E" w:rsidRDefault="00321232" w:rsidP="00996070">
      <w:pPr>
        <w:pStyle w:val="Default"/>
        <w:numPr>
          <w:ilvl w:val="0"/>
          <w:numId w:val="31"/>
        </w:numPr>
        <w:spacing w:before="0" w:after="0" w:line="276" w:lineRule="auto"/>
        <w:ind w:left="426" w:hanging="426"/>
        <w:rPr>
          <w:rFonts w:ascii="Arial" w:hAnsi="Arial" w:cs="Arial"/>
          <w:color w:val="auto"/>
          <w:sz w:val="22"/>
          <w:szCs w:val="22"/>
          <w:lang w:eastAsia="en-US"/>
        </w:rPr>
      </w:pPr>
      <w:r w:rsidRPr="0002407E">
        <w:rPr>
          <w:rFonts w:ascii="Arial" w:hAnsi="Arial" w:cs="Arial"/>
          <w:color w:val="auto"/>
          <w:sz w:val="22"/>
          <w:szCs w:val="22"/>
          <w:lang w:eastAsia="en-US"/>
        </w:rPr>
        <w:t>Benefic</w:t>
      </w:r>
      <w:r w:rsidR="001F5C64" w:rsidRPr="0002407E">
        <w:rPr>
          <w:rFonts w:ascii="Arial" w:hAnsi="Arial" w:cs="Arial"/>
          <w:color w:val="auto"/>
          <w:sz w:val="22"/>
          <w:szCs w:val="22"/>
          <w:lang w:eastAsia="en-US"/>
        </w:rPr>
        <w:t>iarul are obligaţia întocmirii Rapoartelor de P</w:t>
      </w:r>
      <w:r w:rsidRPr="0002407E">
        <w:rPr>
          <w:rFonts w:ascii="Arial" w:hAnsi="Arial" w:cs="Arial"/>
          <w:color w:val="auto"/>
          <w:sz w:val="22"/>
          <w:szCs w:val="22"/>
          <w:lang w:eastAsia="en-US"/>
        </w:rPr>
        <w:t>rogre</w:t>
      </w:r>
      <w:r w:rsidR="001F5C64" w:rsidRPr="0002407E">
        <w:rPr>
          <w:rFonts w:ascii="Arial" w:hAnsi="Arial" w:cs="Arial"/>
          <w:color w:val="auto"/>
          <w:sz w:val="22"/>
          <w:szCs w:val="22"/>
          <w:lang w:eastAsia="en-US"/>
        </w:rPr>
        <w:t>s şi a Cererilor de R</w:t>
      </w:r>
      <w:r w:rsidR="008470A2" w:rsidRPr="0002407E">
        <w:rPr>
          <w:rFonts w:ascii="Arial" w:hAnsi="Arial" w:cs="Arial"/>
          <w:color w:val="auto"/>
          <w:sz w:val="22"/>
          <w:szCs w:val="22"/>
          <w:lang w:eastAsia="en-US"/>
        </w:rPr>
        <w:t>ambursare ș</w:t>
      </w:r>
      <w:r w:rsidRPr="0002407E">
        <w:rPr>
          <w:rFonts w:ascii="Arial" w:hAnsi="Arial" w:cs="Arial"/>
          <w:color w:val="auto"/>
          <w:sz w:val="22"/>
          <w:szCs w:val="22"/>
          <w:lang w:eastAsia="en-US"/>
        </w:rPr>
        <w:t>i, dup</w:t>
      </w:r>
      <w:r w:rsidR="001F5C64" w:rsidRPr="0002407E">
        <w:rPr>
          <w:rFonts w:ascii="Arial" w:hAnsi="Arial" w:cs="Arial"/>
          <w:color w:val="auto"/>
          <w:sz w:val="22"/>
          <w:szCs w:val="22"/>
          <w:lang w:eastAsia="en-US"/>
        </w:rPr>
        <w:t>ă caz, a Cererilor de P</w:t>
      </w:r>
      <w:r w:rsidR="008470A2" w:rsidRPr="0002407E">
        <w:rPr>
          <w:rFonts w:ascii="Arial" w:hAnsi="Arial" w:cs="Arial"/>
          <w:color w:val="auto"/>
          <w:sz w:val="22"/>
          <w:szCs w:val="22"/>
          <w:lang w:eastAsia="en-US"/>
        </w:rPr>
        <w:t>lată</w:t>
      </w:r>
      <w:r w:rsidRPr="0002407E">
        <w:rPr>
          <w:rFonts w:ascii="Arial" w:hAnsi="Arial" w:cs="Arial"/>
          <w:color w:val="auto"/>
          <w:sz w:val="22"/>
          <w:szCs w:val="22"/>
          <w:lang w:eastAsia="en-US"/>
        </w:rPr>
        <w:t xml:space="preserve"> şi de a pune la dispoziţia AM documentele justificative ce î</w:t>
      </w:r>
      <w:r w:rsidR="001F5C64" w:rsidRPr="0002407E">
        <w:rPr>
          <w:rFonts w:ascii="Arial" w:hAnsi="Arial" w:cs="Arial"/>
          <w:color w:val="auto"/>
          <w:sz w:val="22"/>
          <w:szCs w:val="22"/>
          <w:lang w:eastAsia="en-US"/>
        </w:rPr>
        <w:t>nsoţesc Cererea de Rambursare/P</w:t>
      </w:r>
      <w:r w:rsidR="008470A2" w:rsidRPr="0002407E">
        <w:rPr>
          <w:rFonts w:ascii="Arial" w:hAnsi="Arial" w:cs="Arial"/>
          <w:color w:val="auto"/>
          <w:sz w:val="22"/>
          <w:szCs w:val="22"/>
          <w:lang w:eastAsia="en-US"/>
        </w:rPr>
        <w:t>lată,</w:t>
      </w:r>
      <w:r w:rsidRPr="0002407E">
        <w:rPr>
          <w:rFonts w:ascii="Arial" w:hAnsi="Arial" w:cs="Arial"/>
          <w:color w:val="auto"/>
          <w:sz w:val="22"/>
          <w:szCs w:val="22"/>
          <w:lang w:eastAsia="en-US"/>
        </w:rPr>
        <w:t xml:space="preserve"> spre a fi verificate de către AM în vederea efectuării rambursării/platii. </w:t>
      </w:r>
    </w:p>
    <w:p w14:paraId="3E25E445" w14:textId="3AD6525E" w:rsidR="00321232" w:rsidRPr="0002407E" w:rsidRDefault="00321232" w:rsidP="00996070">
      <w:pPr>
        <w:pStyle w:val="Default"/>
        <w:numPr>
          <w:ilvl w:val="0"/>
          <w:numId w:val="31"/>
        </w:numPr>
        <w:spacing w:before="0" w:after="0" w:line="276" w:lineRule="auto"/>
        <w:ind w:left="426" w:hanging="426"/>
        <w:rPr>
          <w:rFonts w:ascii="Arial" w:hAnsi="Arial" w:cs="Arial"/>
          <w:color w:val="auto"/>
          <w:sz w:val="22"/>
          <w:szCs w:val="22"/>
          <w:lang w:eastAsia="en-US"/>
        </w:rPr>
      </w:pPr>
      <w:r w:rsidRPr="0002407E">
        <w:rPr>
          <w:rFonts w:ascii="Arial" w:hAnsi="Arial" w:cs="Arial"/>
          <w:color w:val="auto"/>
          <w:sz w:val="22"/>
          <w:szCs w:val="22"/>
          <w:lang w:eastAsia="en-US"/>
        </w:rPr>
        <w:t xml:space="preserve">Beneficiarul, pentru asigurarea finanţării cheltuielilor necesare implementării proiectului, precum </w:t>
      </w:r>
      <w:r w:rsidR="001F5C64" w:rsidRPr="0002407E">
        <w:rPr>
          <w:rFonts w:ascii="Arial" w:hAnsi="Arial" w:cs="Arial"/>
          <w:color w:val="auto"/>
          <w:sz w:val="22"/>
          <w:szCs w:val="22"/>
          <w:lang w:eastAsia="en-US"/>
        </w:rPr>
        <w:t>si pentru asigurarea durabilități</w:t>
      </w:r>
      <w:r w:rsidRPr="0002407E">
        <w:rPr>
          <w:rFonts w:ascii="Arial" w:hAnsi="Arial" w:cs="Arial"/>
          <w:color w:val="auto"/>
          <w:sz w:val="22"/>
          <w:szCs w:val="22"/>
          <w:lang w:eastAsia="en-US"/>
        </w:rPr>
        <w:t xml:space="preserve">i, poate constitui garanţii, în favoarea unei instituţii de credit, sub forma </w:t>
      </w:r>
      <w:r w:rsidR="004B2941" w:rsidRPr="0002407E">
        <w:rPr>
          <w:rFonts w:ascii="Arial" w:hAnsi="Arial" w:cs="Arial"/>
          <w:color w:val="auto"/>
          <w:sz w:val="22"/>
          <w:szCs w:val="22"/>
          <w:lang w:eastAsia="en-US"/>
        </w:rPr>
        <w:t xml:space="preserve">instituirii unei </w:t>
      </w:r>
      <w:r w:rsidRPr="0002407E">
        <w:rPr>
          <w:rFonts w:ascii="Arial" w:hAnsi="Arial" w:cs="Arial"/>
          <w:color w:val="auto"/>
          <w:sz w:val="22"/>
          <w:szCs w:val="22"/>
          <w:lang w:eastAsia="en-US"/>
        </w:rPr>
        <w:t>ipoteci asupra ac</w:t>
      </w:r>
      <w:r w:rsidR="004B2941" w:rsidRPr="0002407E">
        <w:rPr>
          <w:rFonts w:ascii="Arial" w:hAnsi="Arial" w:cs="Arial"/>
          <w:color w:val="auto"/>
          <w:sz w:val="22"/>
          <w:szCs w:val="22"/>
          <w:lang w:eastAsia="en-US"/>
        </w:rPr>
        <w:t>tivelor fixe care fac obiectul Contractului de F</w:t>
      </w:r>
      <w:r w:rsidRPr="0002407E">
        <w:rPr>
          <w:rFonts w:ascii="Arial" w:hAnsi="Arial" w:cs="Arial"/>
          <w:color w:val="auto"/>
          <w:sz w:val="22"/>
          <w:szCs w:val="22"/>
          <w:lang w:eastAsia="en-US"/>
        </w:rPr>
        <w:t>inanţare, în condiţiile legii. Beneficiarul este obligat</w:t>
      </w:r>
      <w:r w:rsidR="004B2941" w:rsidRPr="0002407E">
        <w:rPr>
          <w:rFonts w:ascii="Arial" w:hAnsi="Arial" w:cs="Arial"/>
          <w:color w:val="auto"/>
          <w:sz w:val="22"/>
          <w:szCs w:val="22"/>
          <w:lang w:eastAsia="en-US"/>
        </w:rPr>
        <w:t xml:space="preserve"> să transmită AM, o copie a Contractului de Credit şi I</w:t>
      </w:r>
      <w:r w:rsidRPr="0002407E">
        <w:rPr>
          <w:rFonts w:ascii="Arial" w:hAnsi="Arial" w:cs="Arial"/>
          <w:color w:val="auto"/>
          <w:sz w:val="22"/>
          <w:szCs w:val="22"/>
          <w:lang w:eastAsia="en-US"/>
        </w:rPr>
        <w:t>potecă în termen de maxi</w:t>
      </w:r>
      <w:r w:rsidR="00E04A22">
        <w:rPr>
          <w:rFonts w:ascii="Arial" w:hAnsi="Arial" w:cs="Arial"/>
          <w:color w:val="auto"/>
          <w:sz w:val="22"/>
          <w:szCs w:val="22"/>
          <w:lang w:eastAsia="en-US"/>
        </w:rPr>
        <w:t>mum 10</w:t>
      </w:r>
      <w:r w:rsidR="004B2941" w:rsidRPr="0002407E">
        <w:rPr>
          <w:rFonts w:ascii="Arial" w:hAnsi="Arial" w:cs="Arial"/>
          <w:color w:val="auto"/>
          <w:sz w:val="22"/>
          <w:szCs w:val="22"/>
          <w:lang w:eastAsia="en-US"/>
        </w:rPr>
        <w:t xml:space="preserve"> </w:t>
      </w:r>
      <w:r w:rsidRPr="0002407E">
        <w:rPr>
          <w:rFonts w:ascii="Arial" w:hAnsi="Arial" w:cs="Arial"/>
          <w:color w:val="auto"/>
          <w:sz w:val="22"/>
          <w:szCs w:val="22"/>
          <w:lang w:eastAsia="en-US"/>
        </w:rPr>
        <w:t>zile lucrătoare de la semn</w:t>
      </w:r>
      <w:r w:rsidR="004B2941" w:rsidRPr="0002407E">
        <w:rPr>
          <w:rFonts w:ascii="Arial" w:hAnsi="Arial" w:cs="Arial"/>
          <w:color w:val="auto"/>
          <w:sz w:val="22"/>
          <w:szCs w:val="22"/>
          <w:lang w:eastAsia="en-US"/>
        </w:rPr>
        <w:t>area acestuia; î</w:t>
      </w:r>
      <w:r w:rsidRPr="0002407E">
        <w:rPr>
          <w:rFonts w:ascii="Arial" w:hAnsi="Arial" w:cs="Arial"/>
          <w:color w:val="auto"/>
          <w:sz w:val="22"/>
          <w:szCs w:val="22"/>
          <w:lang w:eastAsia="en-US"/>
        </w:rPr>
        <w:t>n cazul imobilelor</w:t>
      </w:r>
      <w:r w:rsidR="004B2941" w:rsidRPr="0002407E">
        <w:rPr>
          <w:rFonts w:ascii="Arial" w:hAnsi="Arial" w:cs="Arial"/>
          <w:color w:val="auto"/>
          <w:sz w:val="22"/>
          <w:szCs w:val="22"/>
          <w:lang w:eastAsia="en-US"/>
        </w:rPr>
        <w:t>,</w:t>
      </w:r>
      <w:r w:rsidRPr="0002407E">
        <w:rPr>
          <w:rFonts w:ascii="Arial" w:hAnsi="Arial" w:cs="Arial"/>
          <w:color w:val="auto"/>
          <w:sz w:val="22"/>
          <w:szCs w:val="22"/>
          <w:lang w:eastAsia="en-US"/>
        </w:rPr>
        <w:t xml:space="preserve"> aceasta va fi însoţită de raportul de evaluare a imobilului finanţat în </w:t>
      </w:r>
      <w:r w:rsidR="00953D45" w:rsidRPr="0002407E">
        <w:rPr>
          <w:rFonts w:ascii="Arial" w:hAnsi="Arial" w:cs="Arial"/>
          <w:color w:val="auto"/>
          <w:sz w:val="22"/>
          <w:szCs w:val="22"/>
          <w:lang w:eastAsia="en-US"/>
        </w:rPr>
        <w:t>cadrul prezentului Contract de F</w:t>
      </w:r>
      <w:r w:rsidR="004B2941" w:rsidRPr="0002407E">
        <w:rPr>
          <w:rFonts w:ascii="Arial" w:hAnsi="Arial" w:cs="Arial"/>
          <w:color w:val="auto"/>
          <w:sz w:val="22"/>
          <w:szCs w:val="22"/>
          <w:lang w:eastAsia="en-US"/>
        </w:rPr>
        <w:t>inanțare, realizat</w:t>
      </w:r>
      <w:r w:rsidRPr="0002407E">
        <w:rPr>
          <w:rFonts w:ascii="Arial" w:hAnsi="Arial" w:cs="Arial"/>
          <w:color w:val="auto"/>
          <w:sz w:val="22"/>
          <w:szCs w:val="22"/>
          <w:lang w:eastAsia="en-US"/>
        </w:rPr>
        <w:t xml:space="preserve"> de către un evaluator bancar sau independent</w:t>
      </w:r>
      <w:r w:rsidR="001F5C64" w:rsidRPr="0002407E">
        <w:rPr>
          <w:rFonts w:ascii="Arial" w:hAnsi="Arial" w:cs="Arial"/>
          <w:color w:val="auto"/>
          <w:sz w:val="22"/>
          <w:szCs w:val="22"/>
          <w:lang w:eastAsia="en-US"/>
        </w:rPr>
        <w:t>.</w:t>
      </w:r>
    </w:p>
    <w:p w14:paraId="4EB2F997" w14:textId="4AC238BD" w:rsidR="00321232" w:rsidRPr="0002407E" w:rsidRDefault="00321232" w:rsidP="00996070">
      <w:pPr>
        <w:pStyle w:val="Default"/>
        <w:numPr>
          <w:ilvl w:val="0"/>
          <w:numId w:val="31"/>
        </w:numPr>
        <w:spacing w:before="0" w:after="0" w:line="276" w:lineRule="auto"/>
        <w:ind w:left="426" w:hanging="426"/>
        <w:rPr>
          <w:rFonts w:ascii="Arial" w:hAnsi="Arial" w:cs="Arial"/>
          <w:color w:val="auto"/>
          <w:sz w:val="22"/>
          <w:szCs w:val="22"/>
          <w:lang w:eastAsia="en-US"/>
        </w:rPr>
      </w:pPr>
      <w:r w:rsidRPr="0002407E">
        <w:rPr>
          <w:rFonts w:ascii="Arial" w:hAnsi="Arial" w:cs="Arial"/>
          <w:color w:val="auto"/>
          <w:sz w:val="22"/>
          <w:szCs w:val="22"/>
          <w:lang w:eastAsia="en-US"/>
        </w:rPr>
        <w:t>Beneficiarul este obligat să respecte pr</w:t>
      </w:r>
      <w:r w:rsidR="00953D45" w:rsidRPr="0002407E">
        <w:rPr>
          <w:rFonts w:ascii="Arial" w:hAnsi="Arial" w:cs="Arial"/>
          <w:color w:val="auto"/>
          <w:sz w:val="22"/>
          <w:szCs w:val="22"/>
          <w:lang w:eastAsia="en-US"/>
        </w:rPr>
        <w:t xml:space="preserve">evederile cuprinse în Anexa </w:t>
      </w:r>
      <w:r w:rsidR="00E04A22">
        <w:rPr>
          <w:rFonts w:ascii="Arial" w:hAnsi="Arial" w:cs="Arial"/>
          <w:color w:val="auto"/>
          <w:sz w:val="22"/>
          <w:szCs w:val="22"/>
          <w:lang w:eastAsia="en-US"/>
        </w:rPr>
        <w:t>2</w:t>
      </w:r>
      <w:r w:rsidR="00974BC3" w:rsidRPr="0002407E">
        <w:rPr>
          <w:rFonts w:ascii="Arial" w:hAnsi="Arial" w:cs="Arial"/>
          <w:color w:val="auto"/>
          <w:sz w:val="22"/>
          <w:szCs w:val="22"/>
          <w:lang w:eastAsia="en-US"/>
        </w:rPr>
        <w:t xml:space="preserve"> -</w:t>
      </w:r>
      <w:r w:rsidR="00953D45" w:rsidRPr="0002407E">
        <w:rPr>
          <w:rFonts w:ascii="Arial" w:hAnsi="Arial" w:cs="Arial"/>
          <w:color w:val="auto"/>
          <w:sz w:val="22"/>
          <w:szCs w:val="22"/>
          <w:lang w:eastAsia="en-US"/>
        </w:rPr>
        <w:t xml:space="preserve"> </w:t>
      </w:r>
      <w:r w:rsidR="00953D45" w:rsidRPr="002B07CB">
        <w:rPr>
          <w:rFonts w:ascii="Arial" w:hAnsi="Arial" w:cs="Arial"/>
          <w:i/>
          <w:color w:val="auto"/>
          <w:sz w:val="22"/>
          <w:szCs w:val="22"/>
          <w:lang w:eastAsia="en-US"/>
        </w:rPr>
        <w:t>Cererea de F</w:t>
      </w:r>
      <w:r w:rsidRPr="002B07CB">
        <w:rPr>
          <w:rFonts w:ascii="Arial" w:hAnsi="Arial" w:cs="Arial"/>
          <w:i/>
          <w:color w:val="auto"/>
          <w:sz w:val="22"/>
          <w:szCs w:val="22"/>
          <w:lang w:eastAsia="en-US"/>
        </w:rPr>
        <w:t>inanţare</w:t>
      </w:r>
      <w:r w:rsidR="004B2941" w:rsidRPr="0002407E">
        <w:rPr>
          <w:rFonts w:ascii="Arial" w:hAnsi="Arial" w:cs="Arial"/>
          <w:color w:val="auto"/>
          <w:sz w:val="22"/>
          <w:szCs w:val="22"/>
          <w:lang w:eastAsia="en-US"/>
        </w:rPr>
        <w:t xml:space="preserve">, </w:t>
      </w:r>
      <w:r w:rsidRPr="0002407E">
        <w:rPr>
          <w:rFonts w:ascii="Arial" w:hAnsi="Arial" w:cs="Arial"/>
          <w:color w:val="auto"/>
          <w:sz w:val="22"/>
          <w:szCs w:val="22"/>
          <w:lang w:eastAsia="en-US"/>
        </w:rPr>
        <w:t>referitoare la asigurarea conformităţii cu politicile Uniunii Europene şi naţionale, privind achiziţiile publice, ajutorul de stat, egalitatea de şanse, dezvoltarea durabilă, informarea şi publicitatea.</w:t>
      </w:r>
    </w:p>
    <w:p w14:paraId="431DFD7B" w14:textId="77777777" w:rsidR="00321232" w:rsidRPr="0002407E" w:rsidRDefault="00321232" w:rsidP="00996070">
      <w:pPr>
        <w:pStyle w:val="Default"/>
        <w:numPr>
          <w:ilvl w:val="0"/>
          <w:numId w:val="31"/>
        </w:numPr>
        <w:spacing w:before="0" w:after="0" w:line="276" w:lineRule="auto"/>
        <w:ind w:left="426" w:hanging="426"/>
        <w:rPr>
          <w:rFonts w:ascii="Arial" w:hAnsi="Arial" w:cs="Arial"/>
          <w:color w:val="auto"/>
          <w:sz w:val="22"/>
          <w:szCs w:val="22"/>
          <w:lang w:eastAsia="en-US"/>
        </w:rPr>
      </w:pPr>
      <w:r w:rsidRPr="0002407E">
        <w:rPr>
          <w:rFonts w:ascii="Arial" w:hAnsi="Arial" w:cs="Arial"/>
          <w:color w:val="auto"/>
          <w:sz w:val="22"/>
          <w:szCs w:val="22"/>
          <w:lang w:eastAsia="en-US"/>
        </w:rPr>
        <w:t>Beneficiarul este obligat să includă în bugetul propriu sumele n</w:t>
      </w:r>
      <w:r w:rsidR="0060440B" w:rsidRPr="0002407E">
        <w:rPr>
          <w:rFonts w:ascii="Arial" w:hAnsi="Arial" w:cs="Arial"/>
          <w:color w:val="auto"/>
          <w:sz w:val="22"/>
          <w:szCs w:val="22"/>
          <w:lang w:eastAsia="en-US"/>
        </w:rPr>
        <w:t xml:space="preserve">ecesare finanţării Proiectului, </w:t>
      </w:r>
      <w:r w:rsidRPr="0002407E">
        <w:rPr>
          <w:rFonts w:ascii="Arial" w:hAnsi="Arial" w:cs="Arial"/>
          <w:color w:val="auto"/>
          <w:sz w:val="22"/>
          <w:szCs w:val="22"/>
          <w:lang w:eastAsia="en-US"/>
        </w:rPr>
        <w:t>inclusiv asigurarea co-finanţării şi a finanţării cheltuielilor neeligibile în vederea implementării Proiectului.</w:t>
      </w:r>
    </w:p>
    <w:p w14:paraId="7092398A" w14:textId="7923FF67" w:rsidR="000B196D" w:rsidRPr="0002407E" w:rsidRDefault="00321232" w:rsidP="00996070">
      <w:pPr>
        <w:pStyle w:val="Default"/>
        <w:numPr>
          <w:ilvl w:val="0"/>
          <w:numId w:val="31"/>
        </w:numPr>
        <w:spacing w:before="0" w:after="0" w:line="276" w:lineRule="auto"/>
        <w:ind w:left="426" w:hanging="426"/>
        <w:rPr>
          <w:rFonts w:ascii="Arial" w:hAnsi="Arial" w:cs="Arial"/>
          <w:sz w:val="22"/>
          <w:szCs w:val="22"/>
        </w:rPr>
      </w:pPr>
      <w:r w:rsidRPr="0002407E">
        <w:rPr>
          <w:rFonts w:ascii="Arial" w:hAnsi="Arial" w:cs="Arial"/>
          <w:color w:val="auto"/>
          <w:sz w:val="22"/>
          <w:szCs w:val="22"/>
          <w:lang w:eastAsia="en-US"/>
        </w:rPr>
        <w:t>Beneficiarul îşi asumă obligaţia de a furniza AM, Comisiei Europene şi/sau agenţilor lor autorizaţi orice doc</w:t>
      </w:r>
      <w:r w:rsidR="004B2941" w:rsidRPr="0002407E">
        <w:rPr>
          <w:rFonts w:ascii="Arial" w:hAnsi="Arial" w:cs="Arial"/>
          <w:color w:val="auto"/>
          <w:sz w:val="22"/>
          <w:szCs w:val="22"/>
          <w:lang w:eastAsia="en-US"/>
        </w:rPr>
        <w:t>ument sau informaţie solicitată</w:t>
      </w:r>
      <w:r w:rsidRPr="0002407E">
        <w:rPr>
          <w:rFonts w:ascii="Arial" w:hAnsi="Arial" w:cs="Arial"/>
          <w:color w:val="auto"/>
          <w:sz w:val="22"/>
          <w:szCs w:val="22"/>
          <w:lang w:eastAsia="en-US"/>
        </w:rPr>
        <w:t xml:space="preserve">, în termenul indicat, în vederea realizării evaluării Programului Operaţional </w:t>
      </w:r>
      <w:r w:rsidR="00FA4B53">
        <w:rPr>
          <w:rFonts w:ascii="Arial" w:hAnsi="Arial" w:cs="Arial"/>
          <w:color w:val="auto"/>
          <w:sz w:val="22"/>
          <w:szCs w:val="22"/>
          <w:lang w:eastAsia="en-US"/>
        </w:rPr>
        <w:t>pentru Pescuit și Afaceri Maritime 2014-2020</w:t>
      </w:r>
      <w:r w:rsidR="00733292">
        <w:rPr>
          <w:rFonts w:ascii="Arial" w:hAnsi="Arial" w:cs="Arial"/>
          <w:color w:val="auto"/>
          <w:sz w:val="22"/>
          <w:szCs w:val="22"/>
          <w:lang w:eastAsia="en-US"/>
        </w:rPr>
        <w:t xml:space="preserve"> </w:t>
      </w:r>
      <w:r w:rsidRPr="0002407E">
        <w:rPr>
          <w:rFonts w:ascii="Arial" w:hAnsi="Arial" w:cs="Arial"/>
          <w:color w:val="auto"/>
          <w:sz w:val="22"/>
          <w:szCs w:val="22"/>
          <w:lang w:eastAsia="en-US"/>
        </w:rPr>
        <w:t xml:space="preserve"> şi/sau a Proiectului implementat.</w:t>
      </w:r>
    </w:p>
    <w:p w14:paraId="34B64584" w14:textId="6ADA70F1" w:rsidR="000B196D" w:rsidRPr="0002407E" w:rsidRDefault="00321232" w:rsidP="00996070">
      <w:pPr>
        <w:pStyle w:val="Default"/>
        <w:numPr>
          <w:ilvl w:val="0"/>
          <w:numId w:val="31"/>
        </w:numPr>
        <w:spacing w:before="0" w:after="0" w:line="276" w:lineRule="auto"/>
        <w:ind w:left="426" w:hanging="426"/>
        <w:rPr>
          <w:rFonts w:ascii="Arial" w:hAnsi="Arial" w:cs="Arial"/>
          <w:sz w:val="22"/>
          <w:szCs w:val="22"/>
        </w:rPr>
      </w:pPr>
      <w:r w:rsidRPr="0002407E">
        <w:rPr>
          <w:rFonts w:ascii="Arial" w:hAnsi="Arial" w:cs="Arial"/>
          <w:sz w:val="22"/>
          <w:szCs w:val="22"/>
        </w:rPr>
        <w:t xml:space="preserve">Beneficiarul are obligaţia să asigure resursele necesare </w:t>
      </w:r>
      <w:r w:rsidR="004B2941" w:rsidRPr="0002407E">
        <w:rPr>
          <w:rFonts w:ascii="Arial" w:hAnsi="Arial" w:cs="Arial"/>
          <w:sz w:val="22"/>
          <w:szCs w:val="22"/>
        </w:rPr>
        <w:t xml:space="preserve">desfășurării </w:t>
      </w:r>
      <w:r w:rsidRPr="0002407E">
        <w:rPr>
          <w:rFonts w:ascii="Arial" w:hAnsi="Arial" w:cs="Arial"/>
          <w:sz w:val="22"/>
          <w:szCs w:val="22"/>
        </w:rPr>
        <w:t>acti</w:t>
      </w:r>
      <w:r w:rsidR="002E0975" w:rsidRPr="0002407E">
        <w:rPr>
          <w:rFonts w:ascii="Arial" w:hAnsi="Arial" w:cs="Arial"/>
          <w:sz w:val="22"/>
          <w:szCs w:val="22"/>
        </w:rPr>
        <w:t>vit</w:t>
      </w:r>
      <w:r w:rsidR="00CA0A64">
        <w:rPr>
          <w:rFonts w:ascii="Arial" w:hAnsi="Arial" w:cs="Arial"/>
          <w:sz w:val="22"/>
          <w:szCs w:val="22"/>
        </w:rPr>
        <w:t>ăț</w:t>
      </w:r>
      <w:r w:rsidR="002E0975" w:rsidRPr="0002407E">
        <w:rPr>
          <w:rFonts w:ascii="Arial" w:hAnsi="Arial" w:cs="Arial"/>
          <w:sz w:val="22"/>
          <w:szCs w:val="22"/>
        </w:rPr>
        <w:t>ilor p</w:t>
      </w:r>
      <w:r w:rsidR="004B2941" w:rsidRPr="0002407E">
        <w:rPr>
          <w:rFonts w:ascii="Arial" w:hAnsi="Arial" w:cs="Arial"/>
          <w:sz w:val="22"/>
          <w:szCs w:val="22"/>
        </w:rPr>
        <w:t>roiectului, conform C</w:t>
      </w:r>
      <w:r w:rsidRPr="0002407E">
        <w:rPr>
          <w:rFonts w:ascii="Arial" w:hAnsi="Arial" w:cs="Arial"/>
          <w:sz w:val="22"/>
          <w:szCs w:val="22"/>
        </w:rPr>
        <w:t xml:space="preserve">ererii de </w:t>
      </w:r>
      <w:r w:rsidR="004B2941" w:rsidRPr="0002407E">
        <w:rPr>
          <w:rFonts w:ascii="Arial" w:hAnsi="Arial" w:cs="Arial"/>
          <w:sz w:val="22"/>
          <w:szCs w:val="22"/>
        </w:rPr>
        <w:t>Finanț</w:t>
      </w:r>
      <w:r w:rsidRPr="0002407E">
        <w:rPr>
          <w:rFonts w:ascii="Arial" w:hAnsi="Arial" w:cs="Arial"/>
          <w:sz w:val="22"/>
          <w:szCs w:val="22"/>
        </w:rPr>
        <w:t>are</w:t>
      </w:r>
      <w:r w:rsidR="004B2941" w:rsidRPr="0002407E">
        <w:rPr>
          <w:rFonts w:ascii="Arial" w:hAnsi="Arial" w:cs="Arial"/>
          <w:sz w:val="22"/>
          <w:szCs w:val="22"/>
        </w:rPr>
        <w:t>,</w:t>
      </w:r>
      <w:r w:rsidRPr="0002407E">
        <w:rPr>
          <w:rFonts w:ascii="Arial" w:hAnsi="Arial" w:cs="Arial"/>
          <w:sz w:val="22"/>
          <w:szCs w:val="22"/>
        </w:rPr>
        <w:t xml:space="preserve"> în termenele stabilite pr</w:t>
      </w:r>
      <w:r w:rsidR="00471E13" w:rsidRPr="0002407E">
        <w:rPr>
          <w:rFonts w:ascii="Arial" w:hAnsi="Arial" w:cs="Arial"/>
          <w:sz w:val="22"/>
          <w:szCs w:val="22"/>
        </w:rPr>
        <w:t>in prezentul Contract de F</w:t>
      </w:r>
      <w:r w:rsidRPr="0002407E">
        <w:rPr>
          <w:rFonts w:ascii="Arial" w:hAnsi="Arial" w:cs="Arial"/>
          <w:sz w:val="22"/>
          <w:szCs w:val="22"/>
        </w:rPr>
        <w:t>inanțare.</w:t>
      </w:r>
    </w:p>
    <w:p w14:paraId="145FB6CC" w14:textId="4EDAA913" w:rsidR="00656DD5" w:rsidRPr="0002407E" w:rsidRDefault="00321232" w:rsidP="00996070">
      <w:pPr>
        <w:pStyle w:val="Default"/>
        <w:numPr>
          <w:ilvl w:val="0"/>
          <w:numId w:val="31"/>
        </w:numPr>
        <w:spacing w:before="0" w:after="0" w:line="276" w:lineRule="auto"/>
        <w:ind w:left="426" w:hanging="426"/>
        <w:rPr>
          <w:rFonts w:ascii="Arial" w:hAnsi="Arial" w:cs="Arial"/>
          <w:sz w:val="22"/>
          <w:szCs w:val="22"/>
        </w:rPr>
      </w:pPr>
      <w:r w:rsidRPr="0002407E">
        <w:rPr>
          <w:rFonts w:ascii="Arial" w:hAnsi="Arial" w:cs="Arial"/>
          <w:sz w:val="22"/>
          <w:szCs w:val="22"/>
        </w:rPr>
        <w:t>Beneficiarul este obligat să realizeze măsurile de informare şi publicitate în conformitate cu obligaţiile asu</w:t>
      </w:r>
      <w:r w:rsidR="00471E13" w:rsidRPr="0002407E">
        <w:rPr>
          <w:rFonts w:ascii="Arial" w:hAnsi="Arial" w:cs="Arial"/>
          <w:sz w:val="22"/>
          <w:szCs w:val="22"/>
        </w:rPr>
        <w:t xml:space="preserve">mate prin Anexa </w:t>
      </w:r>
      <w:r w:rsidR="00E04A22">
        <w:rPr>
          <w:rFonts w:ascii="Arial" w:hAnsi="Arial" w:cs="Arial"/>
          <w:sz w:val="22"/>
          <w:szCs w:val="22"/>
        </w:rPr>
        <w:t>2</w:t>
      </w:r>
      <w:r w:rsidR="00471E13" w:rsidRPr="0002407E">
        <w:rPr>
          <w:rFonts w:ascii="Arial" w:hAnsi="Arial" w:cs="Arial"/>
          <w:sz w:val="22"/>
          <w:szCs w:val="22"/>
        </w:rPr>
        <w:t xml:space="preserve"> – Cererea de F</w:t>
      </w:r>
      <w:r w:rsidRPr="0002407E">
        <w:rPr>
          <w:rFonts w:ascii="Arial" w:hAnsi="Arial" w:cs="Arial"/>
          <w:sz w:val="22"/>
          <w:szCs w:val="22"/>
        </w:rPr>
        <w:t xml:space="preserve">inanţare, cu respectarea prevederilor din Anexa </w:t>
      </w:r>
      <w:r w:rsidR="00AF1BD6">
        <w:rPr>
          <w:rFonts w:ascii="Arial" w:hAnsi="Arial" w:cs="Arial"/>
          <w:sz w:val="22"/>
          <w:szCs w:val="22"/>
        </w:rPr>
        <w:t>3</w:t>
      </w:r>
      <w:r w:rsidR="00F64F89" w:rsidRPr="0002407E">
        <w:rPr>
          <w:rFonts w:ascii="Arial" w:hAnsi="Arial" w:cs="Arial"/>
          <w:sz w:val="22"/>
          <w:szCs w:val="22"/>
        </w:rPr>
        <w:t xml:space="preserve"> </w:t>
      </w:r>
      <w:r w:rsidRPr="0002407E">
        <w:rPr>
          <w:rFonts w:ascii="Arial" w:hAnsi="Arial" w:cs="Arial"/>
          <w:sz w:val="22"/>
          <w:szCs w:val="22"/>
        </w:rPr>
        <w:t xml:space="preserve"> </w:t>
      </w:r>
      <w:r w:rsidRPr="007250DB">
        <w:rPr>
          <w:rFonts w:ascii="Arial" w:hAnsi="Arial" w:cs="Arial"/>
          <w:i/>
          <w:sz w:val="22"/>
          <w:szCs w:val="22"/>
        </w:rPr>
        <w:t>– Măsuri de informare şi publicitate</w:t>
      </w:r>
      <w:r w:rsidRPr="0002407E">
        <w:rPr>
          <w:rFonts w:ascii="Arial" w:hAnsi="Arial" w:cs="Arial"/>
          <w:sz w:val="22"/>
          <w:szCs w:val="22"/>
        </w:rPr>
        <w:t>.</w:t>
      </w:r>
    </w:p>
    <w:p w14:paraId="5C978F0C" w14:textId="3D091042" w:rsidR="00656DD5" w:rsidRPr="0002407E" w:rsidRDefault="007F2699" w:rsidP="00996070">
      <w:pPr>
        <w:pStyle w:val="Default"/>
        <w:numPr>
          <w:ilvl w:val="0"/>
          <w:numId w:val="31"/>
        </w:numPr>
        <w:spacing w:before="0" w:after="0" w:line="276" w:lineRule="auto"/>
        <w:ind w:left="426" w:hanging="426"/>
        <w:rPr>
          <w:rFonts w:ascii="Arial" w:hAnsi="Arial" w:cs="Arial"/>
          <w:sz w:val="22"/>
          <w:szCs w:val="22"/>
        </w:rPr>
      </w:pPr>
      <w:r w:rsidRPr="0002407E">
        <w:rPr>
          <w:rFonts w:ascii="Arial" w:hAnsi="Arial" w:cs="Arial"/>
          <w:sz w:val="22"/>
          <w:szCs w:val="22"/>
        </w:rPr>
        <w:t>Beneficiarul/Liderul de parteneriat/Partenerii are/au obligaţia de a restitui AM, orice  sumă ce constituie plată nedatorată/sume necuvenite plătite în cadrul prezentului  contract de finanţare, în termen de 5 zile lucrătoare de la data primirii  notificării.</w:t>
      </w:r>
    </w:p>
    <w:p w14:paraId="6D41E63A" w14:textId="05778754" w:rsidR="000B196D" w:rsidRPr="0002407E" w:rsidRDefault="00321232" w:rsidP="00996070">
      <w:pPr>
        <w:pStyle w:val="Default"/>
        <w:numPr>
          <w:ilvl w:val="0"/>
          <w:numId w:val="31"/>
        </w:numPr>
        <w:spacing w:before="0" w:after="0" w:line="276" w:lineRule="auto"/>
        <w:ind w:left="426" w:hanging="426"/>
        <w:rPr>
          <w:rFonts w:ascii="Arial" w:hAnsi="Arial" w:cs="Arial"/>
          <w:sz w:val="22"/>
          <w:szCs w:val="22"/>
        </w:rPr>
      </w:pPr>
      <w:r w:rsidRPr="0002407E">
        <w:rPr>
          <w:rFonts w:ascii="Arial" w:hAnsi="Arial" w:cs="Arial"/>
          <w:sz w:val="22"/>
          <w:szCs w:val="22"/>
        </w:rPr>
        <w:t>Beneficiarul este obligat să informeze AM despre orice situaţie care poate determina încetarea sau întârzie</w:t>
      </w:r>
      <w:r w:rsidR="004B2941" w:rsidRPr="0002407E">
        <w:rPr>
          <w:rFonts w:ascii="Arial" w:hAnsi="Arial" w:cs="Arial"/>
          <w:sz w:val="22"/>
          <w:szCs w:val="22"/>
        </w:rPr>
        <w:t>rea executării Contractului de F</w:t>
      </w:r>
      <w:r w:rsidRPr="0002407E">
        <w:rPr>
          <w:rFonts w:ascii="Arial" w:hAnsi="Arial" w:cs="Arial"/>
          <w:sz w:val="22"/>
          <w:szCs w:val="22"/>
        </w:rPr>
        <w:t>inanțare, în termen de maxim</w:t>
      </w:r>
      <w:r w:rsidR="00F64F89" w:rsidRPr="0002407E">
        <w:rPr>
          <w:rFonts w:ascii="Arial" w:hAnsi="Arial" w:cs="Arial"/>
          <w:sz w:val="22"/>
          <w:szCs w:val="22"/>
        </w:rPr>
        <w:t>um</w:t>
      </w:r>
      <w:r w:rsidR="00E04A22">
        <w:rPr>
          <w:rFonts w:ascii="Arial" w:hAnsi="Arial" w:cs="Arial"/>
          <w:sz w:val="22"/>
          <w:szCs w:val="22"/>
        </w:rPr>
        <w:t xml:space="preserve"> 5 </w:t>
      </w:r>
      <w:r w:rsidRPr="0002407E">
        <w:rPr>
          <w:rFonts w:ascii="Arial" w:hAnsi="Arial" w:cs="Arial"/>
          <w:sz w:val="22"/>
          <w:szCs w:val="22"/>
        </w:rPr>
        <w:t xml:space="preserve"> zile lucrătoare de la data luării la cunoştinţă despre o astfel de situaţie</w:t>
      </w:r>
      <w:r w:rsidR="00F64F89" w:rsidRPr="0002407E">
        <w:rPr>
          <w:rFonts w:ascii="Arial" w:hAnsi="Arial" w:cs="Arial"/>
          <w:sz w:val="22"/>
          <w:szCs w:val="22"/>
        </w:rPr>
        <w:t>,</w:t>
      </w:r>
      <w:r w:rsidR="002E0975" w:rsidRPr="0002407E">
        <w:rPr>
          <w:rFonts w:ascii="Arial" w:hAnsi="Arial" w:cs="Arial"/>
          <w:sz w:val="22"/>
          <w:szCs w:val="22"/>
        </w:rPr>
        <w:t xml:space="preserve"> urmând ca AM să decidă cu privire la măsurile corespunză</w:t>
      </w:r>
      <w:r w:rsidR="004C7E5D" w:rsidRPr="0002407E">
        <w:rPr>
          <w:rFonts w:ascii="Arial" w:hAnsi="Arial" w:cs="Arial"/>
          <w:sz w:val="22"/>
          <w:szCs w:val="22"/>
        </w:rPr>
        <w:t>toare</w:t>
      </w:r>
      <w:r w:rsidR="002E0975" w:rsidRPr="0002407E">
        <w:rPr>
          <w:rFonts w:ascii="Arial" w:hAnsi="Arial" w:cs="Arial"/>
          <w:sz w:val="22"/>
          <w:szCs w:val="22"/>
        </w:rPr>
        <w:t>,</w:t>
      </w:r>
      <w:r w:rsidR="004C7E5D" w:rsidRPr="0002407E">
        <w:rPr>
          <w:rFonts w:ascii="Arial" w:hAnsi="Arial" w:cs="Arial"/>
          <w:sz w:val="22"/>
          <w:szCs w:val="22"/>
        </w:rPr>
        <w:t xml:space="preserve"> conform </w:t>
      </w:r>
      <w:r w:rsidR="00C5258F">
        <w:rPr>
          <w:rFonts w:ascii="Arial" w:hAnsi="Arial" w:cs="Arial"/>
          <w:sz w:val="22"/>
          <w:szCs w:val="22"/>
        </w:rPr>
        <w:t>Anexei 1-</w:t>
      </w:r>
      <w:r w:rsidR="00E113A2" w:rsidRPr="00C5258F">
        <w:rPr>
          <w:rFonts w:ascii="Arial" w:hAnsi="Arial" w:cs="Arial"/>
          <w:i/>
          <w:sz w:val="22"/>
          <w:szCs w:val="22"/>
        </w:rPr>
        <w:t>Condi</w:t>
      </w:r>
      <w:r w:rsidR="00C5258F" w:rsidRPr="00C5258F">
        <w:rPr>
          <w:rFonts w:ascii="Arial" w:hAnsi="Arial" w:cs="Arial"/>
          <w:i/>
          <w:sz w:val="22"/>
          <w:szCs w:val="22"/>
        </w:rPr>
        <w:t>ț</w:t>
      </w:r>
      <w:r w:rsidR="00E113A2" w:rsidRPr="00C5258F">
        <w:rPr>
          <w:rFonts w:ascii="Arial" w:hAnsi="Arial" w:cs="Arial"/>
          <w:i/>
          <w:sz w:val="22"/>
          <w:szCs w:val="22"/>
        </w:rPr>
        <w:t>ii Specifice</w:t>
      </w:r>
      <w:r w:rsidR="00E113A2" w:rsidRPr="0002407E">
        <w:rPr>
          <w:rFonts w:ascii="Arial" w:hAnsi="Arial" w:cs="Arial"/>
          <w:sz w:val="22"/>
          <w:szCs w:val="22"/>
        </w:rPr>
        <w:t xml:space="preserve">. </w:t>
      </w:r>
    </w:p>
    <w:p w14:paraId="142A2114" w14:textId="74A24E04" w:rsidR="00321232" w:rsidRPr="0002407E" w:rsidRDefault="00321232" w:rsidP="00996070">
      <w:pPr>
        <w:pStyle w:val="Default"/>
        <w:numPr>
          <w:ilvl w:val="0"/>
          <w:numId w:val="31"/>
        </w:numPr>
        <w:spacing w:before="0" w:after="0" w:line="276" w:lineRule="auto"/>
        <w:ind w:left="426" w:hanging="426"/>
        <w:rPr>
          <w:rFonts w:ascii="Arial" w:hAnsi="Arial" w:cs="Arial"/>
          <w:sz w:val="22"/>
          <w:szCs w:val="22"/>
        </w:rPr>
      </w:pPr>
      <w:r w:rsidRPr="0002407E">
        <w:rPr>
          <w:rFonts w:ascii="Arial" w:hAnsi="Arial" w:cs="Arial"/>
          <w:sz w:val="22"/>
          <w:szCs w:val="22"/>
        </w:rPr>
        <w:t>Beneficiarul ar</w:t>
      </w:r>
      <w:r w:rsidR="002E0975" w:rsidRPr="0002407E">
        <w:rPr>
          <w:rFonts w:ascii="Arial" w:hAnsi="Arial" w:cs="Arial"/>
          <w:sz w:val="22"/>
          <w:szCs w:val="22"/>
        </w:rPr>
        <w:t>e obligaț</w:t>
      </w:r>
      <w:r w:rsidR="004B2941" w:rsidRPr="0002407E">
        <w:rPr>
          <w:rFonts w:ascii="Arial" w:hAnsi="Arial" w:cs="Arial"/>
          <w:sz w:val="22"/>
          <w:szCs w:val="22"/>
        </w:rPr>
        <w:t>ia de a informa AM î</w:t>
      </w:r>
      <w:r w:rsidRPr="0002407E">
        <w:rPr>
          <w:rFonts w:ascii="Arial" w:hAnsi="Arial" w:cs="Arial"/>
          <w:sz w:val="22"/>
          <w:szCs w:val="22"/>
        </w:rPr>
        <w:t>n termen de maxim</w:t>
      </w:r>
      <w:r w:rsidR="00F66FF8" w:rsidRPr="0002407E">
        <w:rPr>
          <w:rFonts w:ascii="Arial" w:hAnsi="Arial" w:cs="Arial"/>
          <w:sz w:val="22"/>
          <w:szCs w:val="22"/>
        </w:rPr>
        <w:t>um</w:t>
      </w:r>
      <w:r w:rsidR="00E04A22">
        <w:rPr>
          <w:rFonts w:ascii="Arial" w:hAnsi="Arial" w:cs="Arial"/>
          <w:sz w:val="22"/>
          <w:szCs w:val="22"/>
        </w:rPr>
        <w:t xml:space="preserve"> 3</w:t>
      </w:r>
      <w:r w:rsidR="004B2941" w:rsidRPr="0002407E">
        <w:rPr>
          <w:rFonts w:ascii="Arial" w:hAnsi="Arial" w:cs="Arial"/>
          <w:sz w:val="22"/>
          <w:szCs w:val="22"/>
        </w:rPr>
        <w:t xml:space="preserve"> zile lucră</w:t>
      </w:r>
      <w:r w:rsidR="002E0975" w:rsidRPr="0002407E">
        <w:rPr>
          <w:rFonts w:ascii="Arial" w:hAnsi="Arial" w:cs="Arial"/>
          <w:sz w:val="22"/>
          <w:szCs w:val="22"/>
        </w:rPr>
        <w:t>toare cu privire la urmă</w:t>
      </w:r>
      <w:r w:rsidRPr="0002407E">
        <w:rPr>
          <w:rFonts w:ascii="Arial" w:hAnsi="Arial" w:cs="Arial"/>
          <w:sz w:val="22"/>
          <w:szCs w:val="22"/>
        </w:rPr>
        <w:t>toarele aspecte, care nu vor face obiectul aprob</w:t>
      </w:r>
      <w:r w:rsidR="002E0975" w:rsidRPr="0002407E">
        <w:rPr>
          <w:rFonts w:ascii="Arial" w:hAnsi="Arial" w:cs="Arial"/>
          <w:sz w:val="22"/>
          <w:szCs w:val="22"/>
        </w:rPr>
        <w:t>ă</w:t>
      </w:r>
      <w:r w:rsidRPr="0002407E">
        <w:rPr>
          <w:rFonts w:ascii="Arial" w:hAnsi="Arial" w:cs="Arial"/>
          <w:sz w:val="22"/>
          <w:szCs w:val="22"/>
        </w:rPr>
        <w:t>rii AM:</w:t>
      </w:r>
    </w:p>
    <w:p w14:paraId="330B01D7" w14:textId="77777777" w:rsidR="003A036E" w:rsidRDefault="004C7E5D" w:rsidP="005560AE">
      <w:pPr>
        <w:pStyle w:val="Head2-Alin"/>
        <w:numPr>
          <w:ilvl w:val="1"/>
          <w:numId w:val="27"/>
        </w:numPr>
        <w:tabs>
          <w:tab w:val="num" w:pos="993"/>
        </w:tabs>
        <w:spacing w:before="0" w:after="0" w:line="276" w:lineRule="auto"/>
        <w:ind w:left="1134" w:hanging="567"/>
        <w:rPr>
          <w:rFonts w:ascii="Arial" w:hAnsi="Arial" w:cs="Arial"/>
          <w:sz w:val="22"/>
          <w:szCs w:val="22"/>
        </w:rPr>
      </w:pPr>
      <w:r w:rsidRPr="003A036E">
        <w:rPr>
          <w:rFonts w:ascii="Arial" w:hAnsi="Arial" w:cs="Arial"/>
          <w:sz w:val="22"/>
          <w:szCs w:val="22"/>
        </w:rPr>
        <w:t xml:space="preserve">schimbarea denumirii, </w:t>
      </w:r>
      <w:r w:rsidR="00321232" w:rsidRPr="003A036E">
        <w:rPr>
          <w:rFonts w:ascii="Arial" w:hAnsi="Arial" w:cs="Arial"/>
          <w:sz w:val="22"/>
          <w:szCs w:val="22"/>
        </w:rPr>
        <w:t xml:space="preserve">schimbarea adresei sediului beneficiarului; </w:t>
      </w:r>
    </w:p>
    <w:p w14:paraId="2824017B" w14:textId="77777777" w:rsidR="003A036E" w:rsidRDefault="00321232" w:rsidP="005560AE">
      <w:pPr>
        <w:pStyle w:val="Head2-Alin"/>
        <w:numPr>
          <w:ilvl w:val="1"/>
          <w:numId w:val="27"/>
        </w:numPr>
        <w:spacing w:before="0" w:after="0" w:line="276" w:lineRule="auto"/>
        <w:ind w:left="993" w:hanging="426"/>
        <w:rPr>
          <w:rFonts w:ascii="Arial" w:hAnsi="Arial" w:cs="Arial"/>
          <w:sz w:val="22"/>
          <w:szCs w:val="22"/>
        </w:rPr>
      </w:pPr>
      <w:r w:rsidRPr="003A036E">
        <w:rPr>
          <w:rFonts w:ascii="Arial" w:hAnsi="Arial" w:cs="Arial"/>
          <w:sz w:val="22"/>
          <w:szCs w:val="22"/>
        </w:rPr>
        <w:t>schimbarea contului special deschis pentru Proiect;</w:t>
      </w:r>
    </w:p>
    <w:p w14:paraId="337C24D7" w14:textId="08598BC0" w:rsidR="00656DD5" w:rsidRPr="003A036E" w:rsidRDefault="00321232" w:rsidP="003A036E">
      <w:pPr>
        <w:pStyle w:val="Head2-Alin"/>
        <w:numPr>
          <w:ilvl w:val="1"/>
          <w:numId w:val="27"/>
        </w:numPr>
        <w:tabs>
          <w:tab w:val="num" w:pos="993"/>
        </w:tabs>
        <w:spacing w:before="0" w:after="0" w:line="276" w:lineRule="auto"/>
        <w:ind w:left="993" w:hanging="426"/>
        <w:rPr>
          <w:rFonts w:ascii="Arial" w:hAnsi="Arial" w:cs="Arial"/>
          <w:sz w:val="22"/>
          <w:szCs w:val="22"/>
        </w:rPr>
      </w:pPr>
      <w:r w:rsidRPr="003A036E">
        <w:rPr>
          <w:rFonts w:ascii="Arial" w:hAnsi="Arial" w:cs="Arial"/>
          <w:sz w:val="22"/>
          <w:szCs w:val="22"/>
        </w:rPr>
        <w:t>înlocuirea reprezentantului legal;</w:t>
      </w:r>
    </w:p>
    <w:p w14:paraId="2EC471CC" w14:textId="7D1D1DEA" w:rsidR="00656DD5" w:rsidRPr="0002407E" w:rsidRDefault="00AC3BBA" w:rsidP="009E43E5">
      <w:pPr>
        <w:pStyle w:val="Head2-Alin"/>
        <w:numPr>
          <w:ilvl w:val="0"/>
          <w:numId w:val="31"/>
        </w:numPr>
        <w:tabs>
          <w:tab w:val="clear" w:pos="2880"/>
        </w:tabs>
        <w:spacing w:before="0" w:after="0" w:line="276" w:lineRule="auto"/>
        <w:ind w:left="426" w:hanging="426"/>
        <w:rPr>
          <w:rFonts w:ascii="Arial" w:hAnsi="Arial" w:cs="Arial"/>
          <w:sz w:val="22"/>
          <w:szCs w:val="22"/>
        </w:rPr>
      </w:pPr>
      <w:r w:rsidRPr="0002407E">
        <w:rPr>
          <w:rFonts w:ascii="Arial" w:hAnsi="Arial" w:cs="Arial"/>
          <w:sz w:val="22"/>
          <w:szCs w:val="22"/>
        </w:rPr>
        <w:t>Beneficiarul își asumă integral ră</w:t>
      </w:r>
      <w:r w:rsidR="00321232" w:rsidRPr="0002407E">
        <w:rPr>
          <w:rFonts w:ascii="Arial" w:hAnsi="Arial" w:cs="Arial"/>
          <w:sz w:val="22"/>
          <w:szCs w:val="22"/>
        </w:rPr>
        <w:t xml:space="preserve">spunderea </w:t>
      </w:r>
      <w:r w:rsidRPr="0002407E">
        <w:rPr>
          <w:rFonts w:ascii="Arial" w:hAnsi="Arial" w:cs="Arial"/>
          <w:sz w:val="22"/>
          <w:szCs w:val="22"/>
        </w:rPr>
        <w:t>pentru prejudiciile cauzate terț</w:t>
      </w:r>
      <w:r w:rsidR="00321232" w:rsidRPr="0002407E">
        <w:rPr>
          <w:rFonts w:ascii="Arial" w:hAnsi="Arial" w:cs="Arial"/>
          <w:sz w:val="22"/>
          <w:szCs w:val="22"/>
        </w:rPr>
        <w:t>ilor din culpa sa</w:t>
      </w:r>
      <w:r w:rsidRPr="0002407E">
        <w:rPr>
          <w:rFonts w:ascii="Arial" w:hAnsi="Arial" w:cs="Arial"/>
          <w:sz w:val="22"/>
          <w:szCs w:val="22"/>
        </w:rPr>
        <w:t xml:space="preserve">, pe durata contractului. AM </w:t>
      </w:r>
      <w:r w:rsidR="00321232" w:rsidRPr="0002407E">
        <w:rPr>
          <w:rFonts w:ascii="Arial" w:hAnsi="Arial" w:cs="Arial"/>
          <w:sz w:val="22"/>
          <w:szCs w:val="22"/>
        </w:rPr>
        <w:t>v</w:t>
      </w:r>
      <w:r w:rsidR="00A82752">
        <w:rPr>
          <w:rFonts w:ascii="Arial" w:hAnsi="Arial" w:cs="Arial"/>
          <w:sz w:val="22"/>
          <w:szCs w:val="22"/>
        </w:rPr>
        <w:t>a</w:t>
      </w:r>
      <w:r w:rsidR="00CA0A64">
        <w:rPr>
          <w:rFonts w:ascii="Arial" w:hAnsi="Arial" w:cs="Arial"/>
          <w:sz w:val="22"/>
          <w:szCs w:val="22"/>
        </w:rPr>
        <w:t xml:space="preserve"> fi degrevat</w:t>
      </w:r>
      <w:r w:rsidR="00321232" w:rsidRPr="0002407E">
        <w:rPr>
          <w:rFonts w:ascii="Arial" w:hAnsi="Arial" w:cs="Arial"/>
          <w:sz w:val="22"/>
          <w:szCs w:val="22"/>
        </w:rPr>
        <w:t xml:space="preserve"> de orice responsabilitate </w:t>
      </w:r>
      <w:r w:rsidRPr="0002407E">
        <w:rPr>
          <w:rFonts w:ascii="Arial" w:hAnsi="Arial" w:cs="Arial"/>
          <w:sz w:val="22"/>
          <w:szCs w:val="22"/>
        </w:rPr>
        <w:t xml:space="preserve">pentru prejudiciile </w:t>
      </w:r>
      <w:r w:rsidRPr="0002407E">
        <w:rPr>
          <w:rFonts w:ascii="Arial" w:hAnsi="Arial" w:cs="Arial"/>
          <w:sz w:val="22"/>
          <w:szCs w:val="22"/>
        </w:rPr>
        <w:lastRenderedPageBreak/>
        <w:t>cauzate terților de către B</w:t>
      </w:r>
      <w:r w:rsidR="00321232" w:rsidRPr="0002407E">
        <w:rPr>
          <w:rFonts w:ascii="Arial" w:hAnsi="Arial" w:cs="Arial"/>
          <w:sz w:val="22"/>
          <w:szCs w:val="22"/>
        </w:rPr>
        <w:t>eneficiar</w:t>
      </w:r>
      <w:r w:rsidRPr="0002407E">
        <w:rPr>
          <w:rFonts w:ascii="Arial" w:hAnsi="Arial" w:cs="Arial"/>
          <w:sz w:val="22"/>
          <w:szCs w:val="22"/>
        </w:rPr>
        <w:t>, ca urmare a executării prezentului C</w:t>
      </w:r>
      <w:r w:rsidR="00321232" w:rsidRPr="0002407E">
        <w:rPr>
          <w:rFonts w:ascii="Arial" w:hAnsi="Arial" w:cs="Arial"/>
          <w:sz w:val="22"/>
          <w:szCs w:val="22"/>
        </w:rPr>
        <w:t>ontract</w:t>
      </w:r>
      <w:r w:rsidRPr="0002407E">
        <w:rPr>
          <w:rFonts w:ascii="Arial" w:hAnsi="Arial" w:cs="Arial"/>
          <w:sz w:val="22"/>
          <w:szCs w:val="22"/>
        </w:rPr>
        <w:t xml:space="preserve"> de Finanțare, cu excepț</w:t>
      </w:r>
      <w:r w:rsidR="00321232" w:rsidRPr="0002407E">
        <w:rPr>
          <w:rFonts w:ascii="Arial" w:hAnsi="Arial" w:cs="Arial"/>
          <w:sz w:val="22"/>
          <w:szCs w:val="22"/>
        </w:rPr>
        <w:t xml:space="preserve">ia celor care pot fi direct imputabile acestora. </w:t>
      </w:r>
    </w:p>
    <w:p w14:paraId="7D1A1D45" w14:textId="6F0E2F07" w:rsidR="00656DD5" w:rsidRPr="0002407E" w:rsidRDefault="003B5907" w:rsidP="009E43E5">
      <w:pPr>
        <w:pStyle w:val="Head2-Alin"/>
        <w:numPr>
          <w:ilvl w:val="0"/>
          <w:numId w:val="31"/>
        </w:numPr>
        <w:tabs>
          <w:tab w:val="clear" w:pos="2880"/>
        </w:tabs>
        <w:spacing w:before="0" w:after="0" w:line="276" w:lineRule="auto"/>
        <w:ind w:left="426" w:hanging="426"/>
        <w:rPr>
          <w:rFonts w:ascii="Arial" w:hAnsi="Arial" w:cs="Arial"/>
          <w:sz w:val="22"/>
          <w:szCs w:val="22"/>
        </w:rPr>
      </w:pPr>
      <w:r w:rsidRPr="0002407E">
        <w:rPr>
          <w:rFonts w:ascii="Arial" w:hAnsi="Arial" w:cs="Arial"/>
          <w:sz w:val="22"/>
          <w:szCs w:val="22"/>
        </w:rPr>
        <w:t>În cazul în care</w:t>
      </w:r>
      <w:r w:rsidR="00CA0A64">
        <w:rPr>
          <w:rFonts w:ascii="Arial" w:hAnsi="Arial" w:cs="Arial"/>
          <w:sz w:val="22"/>
          <w:szCs w:val="22"/>
        </w:rPr>
        <w:t>,</w:t>
      </w:r>
      <w:r w:rsidRPr="0002407E">
        <w:rPr>
          <w:rFonts w:ascii="Arial" w:hAnsi="Arial" w:cs="Arial"/>
          <w:sz w:val="22"/>
          <w:szCs w:val="22"/>
        </w:rPr>
        <w:t xml:space="preserve"> se realizeaz</w:t>
      </w:r>
      <w:r w:rsidR="00CA0A64">
        <w:rPr>
          <w:rFonts w:ascii="Arial" w:hAnsi="Arial" w:cs="Arial"/>
          <w:sz w:val="22"/>
          <w:szCs w:val="22"/>
        </w:rPr>
        <w:t>ă</w:t>
      </w:r>
      <w:r w:rsidRPr="0002407E">
        <w:rPr>
          <w:rFonts w:ascii="Arial" w:hAnsi="Arial" w:cs="Arial"/>
          <w:sz w:val="22"/>
          <w:szCs w:val="22"/>
        </w:rPr>
        <w:t xml:space="preserve"> verificări la fata locului, Beneficiarul este obligat să participe și să invite persoanele care sunt implicate în implementarea proiectului și care pot furniza informațiile și documentele necesare verificărilor, conform solic</w:t>
      </w:r>
      <w:r w:rsidR="00656DD5" w:rsidRPr="0002407E">
        <w:rPr>
          <w:rFonts w:ascii="Arial" w:hAnsi="Arial" w:cs="Arial"/>
          <w:sz w:val="22"/>
          <w:szCs w:val="22"/>
        </w:rPr>
        <w:t>itărilor AM.</w:t>
      </w:r>
    </w:p>
    <w:p w14:paraId="7FD8A09B" w14:textId="2496B6C4" w:rsidR="00CE5D5C" w:rsidRDefault="002E0975" w:rsidP="009E43E5">
      <w:pPr>
        <w:pStyle w:val="Head2-Alin"/>
        <w:numPr>
          <w:ilvl w:val="0"/>
          <w:numId w:val="31"/>
        </w:numPr>
        <w:tabs>
          <w:tab w:val="clear" w:pos="2880"/>
        </w:tabs>
        <w:spacing w:before="0" w:after="0" w:line="276" w:lineRule="auto"/>
        <w:ind w:left="426" w:hanging="426"/>
        <w:rPr>
          <w:rFonts w:ascii="Arial" w:hAnsi="Arial" w:cs="Arial"/>
          <w:sz w:val="22"/>
          <w:szCs w:val="22"/>
        </w:rPr>
      </w:pPr>
      <w:r w:rsidRPr="0002407E">
        <w:rPr>
          <w:rFonts w:ascii="Arial" w:hAnsi="Arial" w:cs="Arial"/>
          <w:sz w:val="22"/>
          <w:szCs w:val="22"/>
        </w:rPr>
        <w:t>Benef</w:t>
      </w:r>
      <w:r w:rsidR="00CA0A64">
        <w:rPr>
          <w:rFonts w:ascii="Arial" w:hAnsi="Arial" w:cs="Arial"/>
          <w:sz w:val="22"/>
          <w:szCs w:val="22"/>
        </w:rPr>
        <w:t>i</w:t>
      </w:r>
      <w:r w:rsidRPr="0002407E">
        <w:rPr>
          <w:rFonts w:ascii="Arial" w:hAnsi="Arial" w:cs="Arial"/>
          <w:sz w:val="22"/>
          <w:szCs w:val="22"/>
        </w:rPr>
        <w:t>ciarul î</w:t>
      </w:r>
      <w:r w:rsidR="00CE5D5C" w:rsidRPr="0002407E">
        <w:rPr>
          <w:rFonts w:ascii="Arial" w:hAnsi="Arial" w:cs="Arial"/>
          <w:sz w:val="22"/>
          <w:szCs w:val="22"/>
        </w:rPr>
        <w:t>şi exprimă acordul cu privire la prelucrarea, stocarea şi arhivarea datelor obți</w:t>
      </w:r>
      <w:r w:rsidRPr="0002407E">
        <w:rPr>
          <w:rFonts w:ascii="Arial" w:hAnsi="Arial" w:cs="Arial"/>
          <w:sz w:val="22"/>
          <w:szCs w:val="22"/>
        </w:rPr>
        <w:t>nute pe parcursul desfăşurării Contractului de F</w:t>
      </w:r>
      <w:r w:rsidR="00CE5D5C" w:rsidRPr="0002407E">
        <w:rPr>
          <w:rFonts w:ascii="Arial" w:hAnsi="Arial" w:cs="Arial"/>
          <w:sz w:val="22"/>
          <w:szCs w:val="22"/>
        </w:rPr>
        <w:t>inanțare, în vederea utilizării, pe toată durata, precum şi după încetarea acestuia, în scopul verificării modului de implementare şi/sau a respectării clauzelor contractuale</w:t>
      </w:r>
      <w:r w:rsidR="00CA0A64">
        <w:rPr>
          <w:rFonts w:ascii="Arial" w:hAnsi="Arial" w:cs="Arial"/>
          <w:sz w:val="22"/>
          <w:szCs w:val="22"/>
        </w:rPr>
        <w:t xml:space="preserve">, </w:t>
      </w:r>
      <w:r w:rsidR="00CE5D5C" w:rsidRPr="0002407E">
        <w:rPr>
          <w:rFonts w:ascii="Arial" w:hAnsi="Arial" w:cs="Arial"/>
          <w:sz w:val="22"/>
          <w:szCs w:val="22"/>
        </w:rPr>
        <w:t>a legislației naționale şi comunitare.</w:t>
      </w:r>
    </w:p>
    <w:p w14:paraId="0C4B5958" w14:textId="72FE4259" w:rsidR="002A1765" w:rsidRDefault="002A1765" w:rsidP="002A1765">
      <w:pPr>
        <w:pStyle w:val="Head2-Alin"/>
        <w:numPr>
          <w:ilvl w:val="0"/>
          <w:numId w:val="31"/>
        </w:numPr>
        <w:tabs>
          <w:tab w:val="clear" w:pos="2880"/>
        </w:tabs>
        <w:spacing w:before="0" w:after="0" w:line="276" w:lineRule="auto"/>
        <w:ind w:left="426" w:hanging="426"/>
        <w:rPr>
          <w:rFonts w:ascii="Arial" w:hAnsi="Arial" w:cs="Arial"/>
          <w:sz w:val="22"/>
          <w:szCs w:val="22"/>
        </w:rPr>
      </w:pPr>
      <w:r w:rsidRPr="00120E7D">
        <w:rPr>
          <w:rFonts w:ascii="Arial" w:hAnsi="Arial" w:cs="Arial"/>
          <w:sz w:val="22"/>
          <w:szCs w:val="22"/>
        </w:rPr>
        <w:t xml:space="preserve">În cazul unei defecțiuni a sistemului MySMIS 2014 sau a </w:t>
      </w:r>
      <w:r w:rsidR="00C77347">
        <w:rPr>
          <w:rFonts w:ascii="Arial" w:hAnsi="Arial" w:cs="Arial"/>
          <w:sz w:val="22"/>
          <w:szCs w:val="22"/>
        </w:rPr>
        <w:t xml:space="preserve">forței majore, Beneficiarul poate </w:t>
      </w:r>
      <w:r w:rsidRPr="00120E7D">
        <w:rPr>
          <w:rFonts w:ascii="Arial" w:hAnsi="Arial" w:cs="Arial"/>
          <w:sz w:val="22"/>
          <w:szCs w:val="22"/>
        </w:rPr>
        <w:t xml:space="preserve">prezenta informațiile solicitate în format scriptic. De îndată ce </w:t>
      </w:r>
      <w:r w:rsidR="00C77347">
        <w:rPr>
          <w:rFonts w:ascii="Arial" w:hAnsi="Arial" w:cs="Arial"/>
          <w:sz w:val="22"/>
          <w:szCs w:val="22"/>
        </w:rPr>
        <w:t>imposibilitatea folosirii sistemului sau forța majoră</w:t>
      </w:r>
      <w:r w:rsidRPr="00120E7D">
        <w:rPr>
          <w:rFonts w:ascii="Arial" w:hAnsi="Arial" w:cs="Arial"/>
          <w:sz w:val="22"/>
          <w:szCs w:val="22"/>
        </w:rPr>
        <w:t xml:space="preserve"> încetează, Beneficiarul va adăuga documentele respective în MySMIS 2014.</w:t>
      </w:r>
    </w:p>
    <w:p w14:paraId="539B5AB5" w14:textId="6ED0E463" w:rsidR="00C42E5D" w:rsidRPr="00C42E5D" w:rsidRDefault="00C42E5D" w:rsidP="002A1765">
      <w:pPr>
        <w:pStyle w:val="Head2-Alin"/>
        <w:numPr>
          <w:ilvl w:val="0"/>
          <w:numId w:val="31"/>
        </w:numPr>
        <w:tabs>
          <w:tab w:val="clear" w:pos="2880"/>
        </w:tabs>
        <w:spacing w:before="0" w:after="0" w:line="276" w:lineRule="auto"/>
        <w:ind w:left="426" w:hanging="426"/>
        <w:rPr>
          <w:rFonts w:ascii="Arial" w:hAnsi="Arial" w:cs="Arial"/>
          <w:sz w:val="22"/>
          <w:szCs w:val="22"/>
        </w:rPr>
      </w:pPr>
      <w:r w:rsidRPr="00DE4449">
        <w:rPr>
          <w:rFonts w:ascii="Arial" w:hAnsi="Arial" w:cs="Arial"/>
          <w:sz w:val="22"/>
          <w:szCs w:val="22"/>
        </w:rPr>
        <w:t xml:space="preserve">În cazul în care </w:t>
      </w:r>
      <w:r w:rsidR="00A85808">
        <w:rPr>
          <w:rFonts w:ascii="Arial" w:hAnsi="Arial" w:cs="Arial"/>
          <w:sz w:val="22"/>
          <w:szCs w:val="22"/>
        </w:rPr>
        <w:t xml:space="preserve">proiectul include investiții în infrastructură sau producție, </w:t>
      </w:r>
      <w:r w:rsidR="00885577">
        <w:rPr>
          <w:rFonts w:ascii="Arial" w:hAnsi="Arial" w:cs="Arial"/>
          <w:sz w:val="22"/>
          <w:szCs w:val="22"/>
        </w:rPr>
        <w:t>B</w:t>
      </w:r>
      <w:r w:rsidR="00A85808">
        <w:rPr>
          <w:rFonts w:ascii="Arial" w:hAnsi="Arial" w:cs="Arial"/>
          <w:sz w:val="22"/>
          <w:szCs w:val="22"/>
        </w:rPr>
        <w:t>eneficiarul are obligația de a nu delocaliza activitatea de producție în afara Uniunii Europene, în termen de 10 ani de la efectuarea plății finale.</w:t>
      </w:r>
    </w:p>
    <w:p w14:paraId="0625DB23" w14:textId="77777777" w:rsidR="005560AE" w:rsidRDefault="005560AE" w:rsidP="00E04A22">
      <w:pPr>
        <w:pStyle w:val="Head4-Subsect"/>
        <w:numPr>
          <w:ilvl w:val="0"/>
          <w:numId w:val="0"/>
        </w:numPr>
        <w:tabs>
          <w:tab w:val="clear" w:pos="502"/>
          <w:tab w:val="clear" w:pos="1080"/>
        </w:tabs>
        <w:rPr>
          <w:rFonts w:ascii="Arial" w:hAnsi="Arial" w:cs="Arial"/>
          <w:sz w:val="22"/>
          <w:szCs w:val="22"/>
        </w:rPr>
      </w:pPr>
    </w:p>
    <w:p w14:paraId="5D0F97D5" w14:textId="55506973" w:rsidR="00321232" w:rsidRDefault="009E43E5" w:rsidP="00E04A22">
      <w:pPr>
        <w:pStyle w:val="Head4-Subsect"/>
        <w:numPr>
          <w:ilvl w:val="0"/>
          <w:numId w:val="0"/>
        </w:numPr>
        <w:tabs>
          <w:tab w:val="clear" w:pos="502"/>
          <w:tab w:val="clear" w:pos="1080"/>
        </w:tabs>
        <w:rPr>
          <w:rFonts w:ascii="Arial" w:hAnsi="Arial" w:cs="Arial"/>
          <w:sz w:val="22"/>
          <w:szCs w:val="22"/>
        </w:rPr>
      </w:pPr>
      <w:r>
        <w:rPr>
          <w:rFonts w:ascii="Arial" w:hAnsi="Arial" w:cs="Arial"/>
          <w:sz w:val="22"/>
          <w:szCs w:val="22"/>
        </w:rPr>
        <w:t xml:space="preserve">Articolul 8 </w:t>
      </w:r>
      <w:r w:rsidR="00E04A22" w:rsidRPr="00E04A22">
        <w:rPr>
          <w:rFonts w:ascii="Arial" w:hAnsi="Arial" w:cs="Arial"/>
          <w:sz w:val="22"/>
          <w:szCs w:val="22"/>
        </w:rPr>
        <w:t xml:space="preserve">– Drepturile și obligațiile </w:t>
      </w:r>
      <w:r w:rsidR="00321232" w:rsidRPr="0002407E">
        <w:rPr>
          <w:rFonts w:ascii="Arial" w:hAnsi="Arial" w:cs="Arial"/>
          <w:sz w:val="22"/>
          <w:szCs w:val="22"/>
        </w:rPr>
        <w:t>AM</w:t>
      </w:r>
    </w:p>
    <w:p w14:paraId="755475F3" w14:textId="77777777" w:rsidR="005560AE" w:rsidRPr="0002407E" w:rsidRDefault="005560AE" w:rsidP="00E04A22">
      <w:pPr>
        <w:pStyle w:val="Head4-Subsect"/>
        <w:numPr>
          <w:ilvl w:val="0"/>
          <w:numId w:val="0"/>
        </w:numPr>
        <w:tabs>
          <w:tab w:val="clear" w:pos="502"/>
          <w:tab w:val="clear" w:pos="1080"/>
        </w:tabs>
        <w:rPr>
          <w:rFonts w:ascii="Arial" w:hAnsi="Arial" w:cs="Arial"/>
          <w:sz w:val="22"/>
          <w:szCs w:val="22"/>
        </w:rPr>
      </w:pPr>
    </w:p>
    <w:p w14:paraId="6117DEEC" w14:textId="6B7F264D" w:rsidR="00321232" w:rsidRPr="0002407E" w:rsidRDefault="00321232" w:rsidP="00321232">
      <w:pPr>
        <w:pStyle w:val="Default"/>
        <w:spacing w:before="0" w:after="0" w:line="276" w:lineRule="auto"/>
        <w:ind w:left="425" w:hanging="425"/>
        <w:rPr>
          <w:rFonts w:ascii="Arial" w:hAnsi="Arial" w:cs="Arial"/>
          <w:color w:val="auto"/>
          <w:sz w:val="22"/>
          <w:szCs w:val="22"/>
          <w:lang w:eastAsia="en-US"/>
        </w:rPr>
      </w:pPr>
      <w:r w:rsidRPr="0002407E">
        <w:rPr>
          <w:rFonts w:ascii="Arial" w:hAnsi="Arial" w:cs="Arial"/>
          <w:color w:val="auto"/>
          <w:sz w:val="22"/>
          <w:szCs w:val="22"/>
          <w:lang w:eastAsia="en-US"/>
        </w:rPr>
        <w:t xml:space="preserve">(1) </w:t>
      </w:r>
      <w:r w:rsidR="00AC5A16">
        <w:rPr>
          <w:rFonts w:ascii="Arial" w:hAnsi="Arial" w:cs="Arial"/>
          <w:color w:val="auto"/>
          <w:sz w:val="22"/>
          <w:szCs w:val="22"/>
          <w:lang w:eastAsia="en-US"/>
        </w:rPr>
        <w:tab/>
      </w:r>
      <w:r w:rsidRPr="0002407E">
        <w:rPr>
          <w:rFonts w:ascii="Arial" w:hAnsi="Arial" w:cs="Arial"/>
          <w:color w:val="auto"/>
          <w:sz w:val="22"/>
          <w:szCs w:val="22"/>
          <w:lang w:eastAsia="en-US"/>
        </w:rPr>
        <w:t xml:space="preserve">AM are obligaţia de a informa Beneficiarul, în timp util, cu privire la orice decizie luată care poate afecta implementarea </w:t>
      </w:r>
      <w:r w:rsidR="00810E21" w:rsidRPr="0002407E">
        <w:rPr>
          <w:rFonts w:ascii="Arial" w:hAnsi="Arial" w:cs="Arial"/>
          <w:color w:val="auto"/>
          <w:sz w:val="22"/>
          <w:szCs w:val="22"/>
          <w:lang w:eastAsia="en-US"/>
        </w:rPr>
        <w:t>P</w:t>
      </w:r>
      <w:r w:rsidRPr="0002407E">
        <w:rPr>
          <w:rFonts w:ascii="Arial" w:hAnsi="Arial" w:cs="Arial"/>
          <w:color w:val="auto"/>
          <w:sz w:val="22"/>
          <w:szCs w:val="22"/>
          <w:lang w:eastAsia="en-US"/>
        </w:rPr>
        <w:t xml:space="preserve">roiectului. </w:t>
      </w:r>
    </w:p>
    <w:p w14:paraId="6BCFE643" w14:textId="603A8708" w:rsidR="00321232" w:rsidRPr="0002407E" w:rsidRDefault="00321232" w:rsidP="00321232">
      <w:pPr>
        <w:pStyle w:val="Default"/>
        <w:spacing w:before="0" w:after="0" w:line="276" w:lineRule="auto"/>
        <w:ind w:left="425" w:hanging="425"/>
        <w:rPr>
          <w:rFonts w:ascii="Arial" w:hAnsi="Arial" w:cs="Arial"/>
          <w:color w:val="auto"/>
          <w:sz w:val="22"/>
          <w:szCs w:val="22"/>
          <w:lang w:eastAsia="en-US"/>
        </w:rPr>
      </w:pPr>
      <w:r w:rsidRPr="0002407E">
        <w:rPr>
          <w:rFonts w:ascii="Arial" w:hAnsi="Arial" w:cs="Arial"/>
          <w:color w:val="auto"/>
          <w:sz w:val="22"/>
          <w:szCs w:val="22"/>
          <w:lang w:eastAsia="en-US"/>
        </w:rPr>
        <w:t>(2) AM are obligaţia de a informa Beneficiarul cu privire la rapoartele, concluziile şi recom</w:t>
      </w:r>
      <w:r w:rsidR="00810E21" w:rsidRPr="0002407E">
        <w:rPr>
          <w:rFonts w:ascii="Arial" w:hAnsi="Arial" w:cs="Arial"/>
          <w:color w:val="auto"/>
          <w:sz w:val="22"/>
          <w:szCs w:val="22"/>
          <w:lang w:eastAsia="en-US"/>
        </w:rPr>
        <w:t>andările care au impact asupra P</w:t>
      </w:r>
      <w:r w:rsidRPr="0002407E">
        <w:rPr>
          <w:rFonts w:ascii="Arial" w:hAnsi="Arial" w:cs="Arial"/>
          <w:color w:val="auto"/>
          <w:sz w:val="22"/>
          <w:szCs w:val="22"/>
          <w:lang w:eastAsia="en-US"/>
        </w:rPr>
        <w:t xml:space="preserve">roiectului acestuia, formulate de către Comisia Europeană şi orice altă autoritate competentă. </w:t>
      </w:r>
    </w:p>
    <w:p w14:paraId="21C19313" w14:textId="686E31DB" w:rsidR="00321232" w:rsidRPr="0002407E" w:rsidRDefault="00321232" w:rsidP="00321232">
      <w:pPr>
        <w:pStyle w:val="Default"/>
        <w:spacing w:before="0" w:after="0" w:line="276" w:lineRule="auto"/>
        <w:ind w:left="425" w:hanging="425"/>
        <w:rPr>
          <w:rFonts w:ascii="Arial" w:hAnsi="Arial" w:cs="Arial"/>
          <w:color w:val="auto"/>
          <w:sz w:val="22"/>
          <w:szCs w:val="22"/>
          <w:lang w:eastAsia="en-US"/>
        </w:rPr>
      </w:pPr>
      <w:r w:rsidRPr="0002407E">
        <w:rPr>
          <w:rFonts w:ascii="Arial" w:hAnsi="Arial" w:cs="Arial"/>
          <w:color w:val="auto"/>
          <w:sz w:val="22"/>
          <w:szCs w:val="22"/>
          <w:lang w:eastAsia="en-US"/>
        </w:rPr>
        <w:t xml:space="preserve">(3) </w:t>
      </w:r>
      <w:r w:rsidR="00AC5A16">
        <w:rPr>
          <w:rFonts w:ascii="Arial" w:hAnsi="Arial" w:cs="Arial"/>
          <w:color w:val="auto"/>
          <w:sz w:val="22"/>
          <w:szCs w:val="22"/>
          <w:lang w:eastAsia="en-US"/>
        </w:rPr>
        <w:tab/>
      </w:r>
      <w:r w:rsidRPr="0002407E">
        <w:rPr>
          <w:rFonts w:ascii="Arial" w:hAnsi="Arial" w:cs="Arial"/>
          <w:color w:val="auto"/>
          <w:sz w:val="22"/>
          <w:szCs w:val="22"/>
          <w:lang w:eastAsia="en-US"/>
        </w:rPr>
        <w:t>AM are obligația de a răs</w:t>
      </w:r>
      <w:r w:rsidR="00810E21" w:rsidRPr="0002407E">
        <w:rPr>
          <w:rFonts w:ascii="Arial" w:hAnsi="Arial" w:cs="Arial"/>
          <w:color w:val="auto"/>
          <w:sz w:val="22"/>
          <w:szCs w:val="22"/>
          <w:lang w:eastAsia="en-US"/>
        </w:rPr>
        <w:t>punde în scris conform competenț</w:t>
      </w:r>
      <w:r w:rsidRPr="0002407E">
        <w:rPr>
          <w:rFonts w:ascii="Arial" w:hAnsi="Arial" w:cs="Arial"/>
          <w:color w:val="auto"/>
          <w:sz w:val="22"/>
          <w:szCs w:val="22"/>
          <w:lang w:eastAsia="en-US"/>
        </w:rPr>
        <w:t xml:space="preserve">elor stabilite, în termen de 15 </w:t>
      </w:r>
      <w:r w:rsidR="00810E21" w:rsidRPr="0002407E">
        <w:rPr>
          <w:rFonts w:ascii="Arial" w:hAnsi="Arial" w:cs="Arial"/>
          <w:color w:val="auto"/>
          <w:sz w:val="22"/>
          <w:szCs w:val="22"/>
          <w:lang w:eastAsia="en-US"/>
        </w:rPr>
        <w:t>zile lucră</w:t>
      </w:r>
      <w:r w:rsidRPr="0002407E">
        <w:rPr>
          <w:rFonts w:ascii="Arial" w:hAnsi="Arial" w:cs="Arial"/>
          <w:color w:val="auto"/>
          <w:sz w:val="22"/>
          <w:szCs w:val="22"/>
          <w:lang w:eastAsia="en-US"/>
        </w:rPr>
        <w:t xml:space="preserve">toare, oricărei solicitări a </w:t>
      </w:r>
      <w:r w:rsidR="00885577">
        <w:rPr>
          <w:rFonts w:ascii="Arial" w:hAnsi="Arial" w:cs="Arial"/>
          <w:color w:val="auto"/>
          <w:sz w:val="22"/>
          <w:szCs w:val="22"/>
          <w:lang w:eastAsia="en-US"/>
        </w:rPr>
        <w:t>B</w:t>
      </w:r>
      <w:r w:rsidRPr="0002407E">
        <w:rPr>
          <w:rFonts w:ascii="Arial" w:hAnsi="Arial" w:cs="Arial"/>
          <w:color w:val="auto"/>
          <w:sz w:val="22"/>
          <w:szCs w:val="22"/>
          <w:lang w:eastAsia="en-US"/>
        </w:rPr>
        <w:t>eneficiarului privind informațiile sau clarificările pe care acesta le consideră</w:t>
      </w:r>
      <w:r w:rsidR="006F1B78" w:rsidRPr="0002407E">
        <w:rPr>
          <w:rFonts w:ascii="Arial" w:hAnsi="Arial" w:cs="Arial"/>
          <w:color w:val="auto"/>
          <w:sz w:val="22"/>
          <w:szCs w:val="22"/>
          <w:lang w:eastAsia="en-US"/>
        </w:rPr>
        <w:t xml:space="preserve"> necesare pentru implementarea P</w:t>
      </w:r>
      <w:r w:rsidRPr="0002407E">
        <w:rPr>
          <w:rFonts w:ascii="Arial" w:hAnsi="Arial" w:cs="Arial"/>
          <w:color w:val="auto"/>
          <w:sz w:val="22"/>
          <w:szCs w:val="22"/>
          <w:lang w:eastAsia="en-US"/>
        </w:rPr>
        <w:t>roiectului.</w:t>
      </w:r>
    </w:p>
    <w:p w14:paraId="1A3407C3" w14:textId="2080025E" w:rsidR="00321232" w:rsidRPr="0002407E" w:rsidRDefault="00321232" w:rsidP="00321232">
      <w:pPr>
        <w:pStyle w:val="Default"/>
        <w:spacing w:before="0" w:after="0" w:line="276" w:lineRule="auto"/>
        <w:ind w:left="425" w:hanging="425"/>
        <w:rPr>
          <w:rFonts w:ascii="Arial" w:hAnsi="Arial" w:cs="Arial"/>
          <w:color w:val="auto"/>
          <w:sz w:val="22"/>
          <w:szCs w:val="22"/>
          <w:lang w:eastAsia="en-US"/>
        </w:rPr>
      </w:pPr>
      <w:r w:rsidRPr="0002407E">
        <w:rPr>
          <w:rFonts w:ascii="Arial" w:hAnsi="Arial" w:cs="Arial"/>
          <w:color w:val="auto"/>
          <w:sz w:val="22"/>
          <w:szCs w:val="22"/>
          <w:lang w:eastAsia="en-US"/>
        </w:rPr>
        <w:t xml:space="preserve">(4) </w:t>
      </w:r>
      <w:r w:rsidR="00AC5A16">
        <w:rPr>
          <w:rFonts w:ascii="Arial" w:hAnsi="Arial" w:cs="Arial"/>
          <w:color w:val="auto"/>
          <w:sz w:val="22"/>
          <w:szCs w:val="22"/>
          <w:lang w:eastAsia="en-US"/>
        </w:rPr>
        <w:tab/>
      </w:r>
      <w:r w:rsidRPr="0002407E">
        <w:rPr>
          <w:rFonts w:ascii="Arial" w:hAnsi="Arial" w:cs="Arial"/>
          <w:color w:val="auto"/>
          <w:sz w:val="22"/>
          <w:szCs w:val="22"/>
          <w:lang w:eastAsia="en-US"/>
        </w:rPr>
        <w:t xml:space="preserve">AM are obligația de a procesa cererile de prefinanțare, cererile de rambursare și cererile de plată în </w:t>
      </w:r>
      <w:r w:rsidR="00E261BB" w:rsidRPr="0002407E">
        <w:rPr>
          <w:rFonts w:ascii="Arial" w:hAnsi="Arial" w:cs="Arial"/>
          <w:color w:val="auto"/>
          <w:sz w:val="22"/>
          <w:szCs w:val="22"/>
          <w:lang w:eastAsia="en-US"/>
        </w:rPr>
        <w:t xml:space="preserve">conformitate cu </w:t>
      </w:r>
      <w:r w:rsidR="00120E7D">
        <w:rPr>
          <w:rFonts w:ascii="Arial" w:hAnsi="Arial" w:cs="Arial"/>
          <w:color w:val="auto"/>
          <w:sz w:val="22"/>
          <w:szCs w:val="22"/>
          <w:lang w:eastAsia="en-US"/>
        </w:rPr>
        <w:t>Sec</w:t>
      </w:r>
      <w:r w:rsidR="00885577">
        <w:rPr>
          <w:rFonts w:ascii="Arial" w:hAnsi="Arial" w:cs="Arial"/>
          <w:color w:val="auto"/>
          <w:sz w:val="22"/>
          <w:szCs w:val="22"/>
          <w:lang w:eastAsia="en-US"/>
        </w:rPr>
        <w:t>ț</w:t>
      </w:r>
      <w:r w:rsidR="00120E7D">
        <w:rPr>
          <w:rFonts w:ascii="Arial" w:hAnsi="Arial" w:cs="Arial"/>
          <w:color w:val="auto"/>
          <w:sz w:val="22"/>
          <w:szCs w:val="22"/>
          <w:lang w:eastAsia="en-US"/>
        </w:rPr>
        <w:t xml:space="preserve">iunile aferente din </w:t>
      </w:r>
      <w:r w:rsidR="002000E8" w:rsidRPr="0002407E">
        <w:rPr>
          <w:rFonts w:ascii="Arial" w:hAnsi="Arial" w:cs="Arial"/>
          <w:color w:val="auto"/>
          <w:sz w:val="22"/>
          <w:szCs w:val="22"/>
          <w:lang w:eastAsia="en-US"/>
        </w:rPr>
        <w:t>A</w:t>
      </w:r>
      <w:r w:rsidR="00E261BB" w:rsidRPr="0002407E">
        <w:rPr>
          <w:rFonts w:ascii="Arial" w:hAnsi="Arial" w:cs="Arial"/>
          <w:color w:val="auto"/>
          <w:sz w:val="22"/>
          <w:szCs w:val="22"/>
          <w:lang w:eastAsia="en-US"/>
        </w:rPr>
        <w:t>nex</w:t>
      </w:r>
      <w:r w:rsidR="00120E7D">
        <w:rPr>
          <w:rFonts w:ascii="Arial" w:hAnsi="Arial" w:cs="Arial"/>
          <w:color w:val="auto"/>
          <w:sz w:val="22"/>
          <w:szCs w:val="22"/>
          <w:lang w:eastAsia="en-US"/>
        </w:rPr>
        <w:t xml:space="preserve">a 1 – </w:t>
      </w:r>
      <w:r w:rsidR="00885577">
        <w:rPr>
          <w:rFonts w:ascii="Arial" w:hAnsi="Arial" w:cs="Arial"/>
          <w:color w:val="auto"/>
          <w:sz w:val="22"/>
          <w:szCs w:val="22"/>
          <w:lang w:eastAsia="en-US"/>
        </w:rPr>
        <w:t>„</w:t>
      </w:r>
      <w:r w:rsidR="00120E7D" w:rsidRPr="00E65D23">
        <w:rPr>
          <w:rFonts w:ascii="Arial" w:hAnsi="Arial" w:cs="Arial"/>
          <w:i/>
          <w:color w:val="auto"/>
          <w:sz w:val="22"/>
          <w:szCs w:val="22"/>
          <w:lang w:eastAsia="en-US"/>
        </w:rPr>
        <w:t>Condiții Specifice</w:t>
      </w:r>
      <w:r w:rsidR="00885577">
        <w:rPr>
          <w:rFonts w:ascii="Arial" w:hAnsi="Arial" w:cs="Arial"/>
          <w:i/>
          <w:color w:val="auto"/>
          <w:sz w:val="22"/>
          <w:szCs w:val="22"/>
          <w:lang w:eastAsia="en-US"/>
        </w:rPr>
        <w:t>”</w:t>
      </w:r>
      <w:r w:rsidRPr="0002407E">
        <w:rPr>
          <w:rFonts w:ascii="Arial" w:hAnsi="Arial" w:cs="Arial"/>
          <w:color w:val="auto"/>
          <w:sz w:val="22"/>
          <w:szCs w:val="22"/>
          <w:lang w:eastAsia="en-US"/>
        </w:rPr>
        <w:t>.</w:t>
      </w:r>
    </w:p>
    <w:p w14:paraId="591A7EBB" w14:textId="7693CA89" w:rsidR="00321232" w:rsidRPr="0002407E" w:rsidRDefault="00321232" w:rsidP="00321232">
      <w:pPr>
        <w:pStyle w:val="Default"/>
        <w:spacing w:before="0" w:after="0" w:line="276" w:lineRule="auto"/>
        <w:ind w:left="425" w:hanging="425"/>
        <w:rPr>
          <w:rFonts w:ascii="Arial" w:hAnsi="Arial" w:cs="Arial"/>
          <w:color w:val="auto"/>
          <w:sz w:val="22"/>
          <w:szCs w:val="22"/>
          <w:lang w:eastAsia="en-US"/>
        </w:rPr>
      </w:pPr>
      <w:r w:rsidRPr="0002407E">
        <w:rPr>
          <w:rFonts w:ascii="Arial" w:hAnsi="Arial" w:cs="Arial"/>
          <w:color w:val="auto"/>
          <w:sz w:val="22"/>
          <w:szCs w:val="22"/>
          <w:lang w:eastAsia="en-US"/>
        </w:rPr>
        <w:t>(5) AM are obligația de a efectua transferul prefinanţării, în con</w:t>
      </w:r>
      <w:r w:rsidR="006F1B78" w:rsidRPr="0002407E">
        <w:rPr>
          <w:rFonts w:ascii="Arial" w:hAnsi="Arial" w:cs="Arial"/>
          <w:color w:val="auto"/>
          <w:sz w:val="22"/>
          <w:szCs w:val="22"/>
          <w:lang w:eastAsia="en-US"/>
        </w:rPr>
        <w:t>diţiile prevăzute în prezentul Contract de F</w:t>
      </w:r>
      <w:r w:rsidRPr="0002407E">
        <w:rPr>
          <w:rFonts w:ascii="Arial" w:hAnsi="Arial" w:cs="Arial"/>
          <w:color w:val="auto"/>
          <w:sz w:val="22"/>
          <w:szCs w:val="22"/>
          <w:lang w:eastAsia="en-US"/>
        </w:rPr>
        <w:t xml:space="preserve">inanţare, în termen de maximum 15 </w:t>
      </w:r>
      <w:r w:rsidR="006F1B78" w:rsidRPr="0002407E">
        <w:rPr>
          <w:rFonts w:ascii="Arial" w:hAnsi="Arial" w:cs="Arial"/>
          <w:color w:val="auto"/>
          <w:sz w:val="22"/>
          <w:szCs w:val="22"/>
          <w:lang w:eastAsia="en-US"/>
        </w:rPr>
        <w:t>zile de la data înregistrării Cererii de P</w:t>
      </w:r>
      <w:r w:rsidRPr="0002407E">
        <w:rPr>
          <w:rFonts w:ascii="Arial" w:hAnsi="Arial" w:cs="Arial"/>
          <w:color w:val="auto"/>
          <w:sz w:val="22"/>
          <w:szCs w:val="22"/>
          <w:lang w:eastAsia="en-US"/>
        </w:rPr>
        <w:t xml:space="preserve">refinanţare la AM, </w:t>
      </w:r>
      <w:r w:rsidR="00885577">
        <w:rPr>
          <w:rFonts w:ascii="Arial" w:hAnsi="Arial" w:cs="Arial"/>
          <w:color w:val="auto"/>
          <w:sz w:val="22"/>
          <w:szCs w:val="22"/>
          <w:lang w:eastAsia="en-US"/>
        </w:rPr>
        <w:t>B</w:t>
      </w:r>
      <w:r w:rsidRPr="0002407E">
        <w:rPr>
          <w:rFonts w:ascii="Arial" w:hAnsi="Arial" w:cs="Arial"/>
          <w:color w:val="auto"/>
          <w:sz w:val="22"/>
          <w:szCs w:val="22"/>
          <w:lang w:eastAsia="en-US"/>
        </w:rPr>
        <w:t xml:space="preserve">eneficiarilor care au acest drept conform legii. </w:t>
      </w:r>
    </w:p>
    <w:p w14:paraId="687CC34B" w14:textId="13A22966" w:rsidR="00321232" w:rsidRPr="0002407E" w:rsidRDefault="00321232" w:rsidP="00321232">
      <w:pPr>
        <w:pStyle w:val="Default"/>
        <w:spacing w:before="0" w:after="0" w:line="276" w:lineRule="auto"/>
        <w:ind w:left="425" w:hanging="425"/>
        <w:rPr>
          <w:rFonts w:ascii="Arial" w:hAnsi="Arial" w:cs="Arial"/>
          <w:color w:val="auto"/>
          <w:sz w:val="22"/>
          <w:szCs w:val="22"/>
          <w:lang w:eastAsia="en-US"/>
        </w:rPr>
      </w:pPr>
      <w:r w:rsidRPr="0002407E">
        <w:rPr>
          <w:rFonts w:ascii="Arial" w:hAnsi="Arial" w:cs="Arial"/>
          <w:color w:val="auto"/>
          <w:sz w:val="22"/>
          <w:szCs w:val="22"/>
          <w:lang w:eastAsia="en-US"/>
        </w:rPr>
        <w:t xml:space="preserve">(6) </w:t>
      </w:r>
      <w:r w:rsidR="00AC5A16">
        <w:rPr>
          <w:rFonts w:ascii="Arial" w:hAnsi="Arial" w:cs="Arial"/>
          <w:color w:val="auto"/>
          <w:sz w:val="22"/>
          <w:szCs w:val="22"/>
          <w:lang w:eastAsia="en-US"/>
        </w:rPr>
        <w:tab/>
      </w:r>
      <w:r w:rsidRPr="0002407E">
        <w:rPr>
          <w:rFonts w:ascii="Arial" w:hAnsi="Arial" w:cs="Arial"/>
          <w:color w:val="auto"/>
          <w:sz w:val="22"/>
          <w:szCs w:val="22"/>
          <w:lang w:eastAsia="en-US"/>
        </w:rPr>
        <w:t>AM are obligația de a efectua rambursarea sau plata cheltuielilor cu respectarea prevederilor articolului 6</w:t>
      </w:r>
      <w:r w:rsidR="006F1B78" w:rsidRPr="0002407E">
        <w:rPr>
          <w:rFonts w:ascii="Arial" w:hAnsi="Arial" w:cs="Arial"/>
          <w:color w:val="auto"/>
          <w:sz w:val="22"/>
          <w:szCs w:val="22"/>
          <w:lang w:eastAsia="en-US"/>
        </w:rPr>
        <w:t xml:space="preserve"> </w:t>
      </w:r>
      <w:r w:rsidR="00810E21" w:rsidRPr="0002407E">
        <w:rPr>
          <w:rFonts w:ascii="Arial" w:hAnsi="Arial" w:cs="Arial"/>
          <w:color w:val="auto"/>
          <w:sz w:val="22"/>
          <w:szCs w:val="22"/>
          <w:lang w:eastAsia="en-US"/>
        </w:rPr>
        <w:t>din prezentul contract.</w:t>
      </w:r>
      <w:r w:rsidRPr="0002407E">
        <w:rPr>
          <w:rFonts w:ascii="Arial" w:hAnsi="Arial" w:cs="Arial"/>
          <w:color w:val="auto"/>
          <w:sz w:val="22"/>
          <w:szCs w:val="22"/>
          <w:lang w:eastAsia="en-US"/>
        </w:rPr>
        <w:t xml:space="preserve"> </w:t>
      </w:r>
    </w:p>
    <w:p w14:paraId="2B2EDC42" w14:textId="595C5C82" w:rsidR="00321232" w:rsidRPr="0002407E" w:rsidRDefault="00321232" w:rsidP="00321232">
      <w:pPr>
        <w:pStyle w:val="Default"/>
        <w:spacing w:before="0" w:after="0" w:line="276" w:lineRule="auto"/>
        <w:ind w:left="425" w:hanging="425"/>
        <w:rPr>
          <w:rFonts w:ascii="Arial" w:hAnsi="Arial" w:cs="Arial"/>
          <w:color w:val="auto"/>
          <w:sz w:val="22"/>
          <w:szCs w:val="22"/>
          <w:lang w:eastAsia="en-US"/>
        </w:rPr>
      </w:pPr>
      <w:r w:rsidRPr="0002407E">
        <w:rPr>
          <w:rFonts w:ascii="Arial" w:hAnsi="Arial" w:cs="Arial"/>
          <w:color w:val="auto"/>
          <w:sz w:val="22"/>
          <w:szCs w:val="22"/>
          <w:lang w:eastAsia="en-US"/>
        </w:rPr>
        <w:t>(</w:t>
      </w:r>
      <w:r w:rsidR="00EE60A8">
        <w:rPr>
          <w:rFonts w:ascii="Arial" w:hAnsi="Arial" w:cs="Arial"/>
          <w:color w:val="auto"/>
          <w:sz w:val="22"/>
          <w:szCs w:val="22"/>
          <w:lang w:eastAsia="en-US"/>
        </w:rPr>
        <w:t>7</w:t>
      </w:r>
      <w:r w:rsidRPr="0002407E">
        <w:rPr>
          <w:rFonts w:ascii="Arial" w:hAnsi="Arial" w:cs="Arial"/>
          <w:color w:val="auto"/>
          <w:sz w:val="22"/>
          <w:szCs w:val="22"/>
          <w:lang w:eastAsia="en-US"/>
        </w:rPr>
        <w:t xml:space="preserve">) </w:t>
      </w:r>
      <w:r w:rsidR="00AC5A16">
        <w:rPr>
          <w:rFonts w:ascii="Arial" w:hAnsi="Arial" w:cs="Arial"/>
          <w:color w:val="auto"/>
          <w:sz w:val="22"/>
          <w:szCs w:val="22"/>
          <w:lang w:eastAsia="en-US"/>
        </w:rPr>
        <w:tab/>
      </w:r>
      <w:r w:rsidRPr="0002407E">
        <w:rPr>
          <w:rFonts w:ascii="Arial" w:hAnsi="Arial" w:cs="Arial"/>
          <w:color w:val="auto"/>
          <w:sz w:val="22"/>
          <w:szCs w:val="22"/>
          <w:lang w:eastAsia="en-US"/>
        </w:rPr>
        <w:t>AM are dreptul de a monitoriza din punct de vedere tehnic şi financiar implementarea pro</w:t>
      </w:r>
      <w:r w:rsidR="007E0A50" w:rsidRPr="0002407E">
        <w:rPr>
          <w:rFonts w:ascii="Arial" w:hAnsi="Arial" w:cs="Arial"/>
          <w:color w:val="auto"/>
          <w:sz w:val="22"/>
          <w:szCs w:val="22"/>
          <w:lang w:eastAsia="en-US"/>
        </w:rPr>
        <w:t>iectului în vederea asigurării î</w:t>
      </w:r>
      <w:r w:rsidRPr="0002407E">
        <w:rPr>
          <w:rFonts w:ascii="Arial" w:hAnsi="Arial" w:cs="Arial"/>
          <w:color w:val="auto"/>
          <w:sz w:val="22"/>
          <w:szCs w:val="22"/>
          <w:lang w:eastAsia="en-US"/>
        </w:rPr>
        <w:t>ndepli</w:t>
      </w:r>
      <w:r w:rsidR="007E0A50" w:rsidRPr="0002407E">
        <w:rPr>
          <w:rFonts w:ascii="Arial" w:hAnsi="Arial" w:cs="Arial"/>
          <w:color w:val="auto"/>
          <w:sz w:val="22"/>
          <w:szCs w:val="22"/>
          <w:lang w:eastAsia="en-US"/>
        </w:rPr>
        <w:t>nirii obiectivelor proiectului ș</w:t>
      </w:r>
      <w:r w:rsidRPr="0002407E">
        <w:rPr>
          <w:rFonts w:ascii="Arial" w:hAnsi="Arial" w:cs="Arial"/>
          <w:color w:val="auto"/>
          <w:sz w:val="22"/>
          <w:szCs w:val="22"/>
          <w:lang w:eastAsia="en-US"/>
        </w:rPr>
        <w:t>i prevenirii neregulilor</w:t>
      </w:r>
      <w:r w:rsidR="0000345C" w:rsidRPr="0002407E">
        <w:rPr>
          <w:rFonts w:ascii="Arial" w:hAnsi="Arial" w:cs="Arial"/>
          <w:color w:val="auto"/>
          <w:sz w:val="22"/>
          <w:szCs w:val="22"/>
          <w:lang w:eastAsia="en-US"/>
        </w:rPr>
        <w:t>.</w:t>
      </w:r>
      <w:r w:rsidRPr="0002407E">
        <w:rPr>
          <w:rFonts w:ascii="Arial" w:hAnsi="Arial" w:cs="Arial"/>
          <w:color w:val="auto"/>
          <w:sz w:val="22"/>
          <w:szCs w:val="22"/>
          <w:lang w:eastAsia="en-US"/>
        </w:rPr>
        <w:t xml:space="preserve"> </w:t>
      </w:r>
    </w:p>
    <w:p w14:paraId="3FC4985C" w14:textId="435D5280" w:rsidR="00321232" w:rsidRPr="0002407E" w:rsidRDefault="00321232" w:rsidP="00321232">
      <w:pPr>
        <w:pStyle w:val="Default"/>
        <w:spacing w:before="0" w:after="0" w:line="276" w:lineRule="auto"/>
        <w:ind w:left="425" w:hanging="425"/>
        <w:rPr>
          <w:rFonts w:ascii="Arial" w:hAnsi="Arial" w:cs="Arial"/>
          <w:color w:val="auto"/>
          <w:sz w:val="22"/>
          <w:szCs w:val="22"/>
          <w:lang w:eastAsia="en-US"/>
        </w:rPr>
      </w:pPr>
      <w:r w:rsidRPr="0002407E">
        <w:rPr>
          <w:rFonts w:ascii="Arial" w:hAnsi="Arial" w:cs="Arial"/>
          <w:color w:val="auto"/>
          <w:sz w:val="22"/>
          <w:szCs w:val="22"/>
          <w:lang w:eastAsia="en-US"/>
        </w:rPr>
        <w:t>(</w:t>
      </w:r>
      <w:r w:rsidR="00EE60A8">
        <w:rPr>
          <w:rFonts w:ascii="Arial" w:hAnsi="Arial" w:cs="Arial"/>
          <w:color w:val="auto"/>
          <w:sz w:val="22"/>
          <w:szCs w:val="22"/>
          <w:lang w:eastAsia="en-US"/>
        </w:rPr>
        <w:t>8</w:t>
      </w:r>
      <w:r w:rsidRPr="0002407E">
        <w:rPr>
          <w:rFonts w:ascii="Arial" w:hAnsi="Arial" w:cs="Arial"/>
          <w:color w:val="auto"/>
          <w:sz w:val="22"/>
          <w:szCs w:val="22"/>
          <w:lang w:eastAsia="en-US"/>
        </w:rPr>
        <w:t xml:space="preserve">) AM are dreptul de a verifica legalitatea </w:t>
      </w:r>
      <w:r w:rsidR="00E65D23">
        <w:rPr>
          <w:rFonts w:ascii="Arial" w:hAnsi="Arial" w:cs="Arial"/>
          <w:color w:val="auto"/>
          <w:sz w:val="22"/>
          <w:szCs w:val="22"/>
          <w:lang w:eastAsia="en-US"/>
        </w:rPr>
        <w:t>ș</w:t>
      </w:r>
      <w:r w:rsidRPr="0002407E">
        <w:rPr>
          <w:rFonts w:ascii="Arial" w:hAnsi="Arial" w:cs="Arial"/>
          <w:color w:val="auto"/>
          <w:sz w:val="22"/>
          <w:szCs w:val="22"/>
          <w:lang w:eastAsia="en-US"/>
        </w:rPr>
        <w:t>i realitatea</w:t>
      </w:r>
      <w:r w:rsidR="00F041B2" w:rsidRPr="0002407E">
        <w:rPr>
          <w:rFonts w:ascii="Arial" w:hAnsi="Arial" w:cs="Arial"/>
          <w:color w:val="auto"/>
          <w:sz w:val="22"/>
          <w:szCs w:val="22"/>
          <w:lang w:eastAsia="en-US"/>
        </w:rPr>
        <w:t xml:space="preserve"> </w:t>
      </w:r>
      <w:r w:rsidRPr="0002407E">
        <w:rPr>
          <w:rFonts w:ascii="Arial" w:hAnsi="Arial" w:cs="Arial"/>
          <w:color w:val="auto"/>
          <w:sz w:val="22"/>
          <w:szCs w:val="22"/>
          <w:lang w:eastAsia="en-US"/>
        </w:rPr>
        <w:t xml:space="preserve">tuturor activităţilor aferente implementării proiectului </w:t>
      </w:r>
      <w:r w:rsidR="00C413E3" w:rsidRPr="0002407E">
        <w:rPr>
          <w:rFonts w:ascii="Arial" w:hAnsi="Arial" w:cs="Arial"/>
          <w:color w:val="auto"/>
          <w:sz w:val="22"/>
          <w:szCs w:val="22"/>
          <w:lang w:eastAsia="en-US"/>
        </w:rPr>
        <w:t>care face obiectul prezentului Contract de F</w:t>
      </w:r>
      <w:r w:rsidRPr="0002407E">
        <w:rPr>
          <w:rFonts w:ascii="Arial" w:hAnsi="Arial" w:cs="Arial"/>
          <w:color w:val="auto"/>
          <w:sz w:val="22"/>
          <w:szCs w:val="22"/>
          <w:lang w:eastAsia="en-US"/>
        </w:rPr>
        <w:t xml:space="preserve">inanţare. </w:t>
      </w:r>
    </w:p>
    <w:p w14:paraId="5DB05786" w14:textId="34AB3FB4" w:rsidR="00EC2E36" w:rsidRPr="0002407E" w:rsidRDefault="00321232" w:rsidP="004B7395">
      <w:pPr>
        <w:pStyle w:val="Default"/>
        <w:spacing w:before="0" w:after="0" w:line="276" w:lineRule="auto"/>
        <w:ind w:left="425" w:hanging="425"/>
        <w:rPr>
          <w:rFonts w:ascii="Arial" w:hAnsi="Arial" w:cs="Arial"/>
          <w:color w:val="auto"/>
          <w:sz w:val="22"/>
          <w:szCs w:val="22"/>
          <w:lang w:eastAsia="en-US"/>
        </w:rPr>
      </w:pPr>
      <w:r w:rsidRPr="0002407E">
        <w:rPr>
          <w:rFonts w:ascii="Arial" w:hAnsi="Arial" w:cs="Arial"/>
          <w:color w:val="auto"/>
          <w:sz w:val="22"/>
          <w:szCs w:val="22"/>
          <w:lang w:eastAsia="en-US"/>
        </w:rPr>
        <w:t>(</w:t>
      </w:r>
      <w:r w:rsidR="00EE60A8">
        <w:rPr>
          <w:rFonts w:ascii="Arial" w:hAnsi="Arial" w:cs="Arial"/>
          <w:color w:val="auto"/>
          <w:sz w:val="22"/>
          <w:szCs w:val="22"/>
          <w:lang w:eastAsia="en-US"/>
        </w:rPr>
        <w:t>9</w:t>
      </w:r>
      <w:r w:rsidR="00784653" w:rsidRPr="0002407E">
        <w:rPr>
          <w:rFonts w:ascii="Arial" w:hAnsi="Arial" w:cs="Arial"/>
          <w:color w:val="auto"/>
          <w:sz w:val="22"/>
          <w:szCs w:val="22"/>
          <w:lang w:eastAsia="en-US"/>
        </w:rPr>
        <w:t xml:space="preserve">) </w:t>
      </w:r>
      <w:r w:rsidR="00EC2E36" w:rsidRPr="0002407E">
        <w:rPr>
          <w:rFonts w:ascii="Arial" w:hAnsi="Arial" w:cs="Arial"/>
          <w:color w:val="auto"/>
          <w:sz w:val="22"/>
          <w:szCs w:val="22"/>
          <w:lang w:eastAsia="en-US"/>
        </w:rPr>
        <w:t>În situația în care, în urma constatării unor indicii de fraudă sau tentativă la fraudă, organul de urmărire penală transmite cazul spre soluționare instanțelor de judecată devin incidente prevederile art. 8 din OUG nr. 66/2011</w:t>
      </w:r>
      <w:r w:rsidR="00C425B0" w:rsidRPr="0002407E">
        <w:rPr>
          <w:rFonts w:ascii="Arial" w:hAnsi="Arial" w:cs="Arial"/>
          <w:color w:val="auto"/>
          <w:sz w:val="22"/>
          <w:szCs w:val="22"/>
          <w:lang w:eastAsia="en-US"/>
        </w:rPr>
        <w:t>.</w:t>
      </w:r>
    </w:p>
    <w:p w14:paraId="0275CE73" w14:textId="1ECDF3F1" w:rsidR="00321232" w:rsidRPr="0002407E" w:rsidRDefault="00B74B8F" w:rsidP="00321232">
      <w:pPr>
        <w:pStyle w:val="Default"/>
        <w:spacing w:before="0" w:after="0" w:line="276" w:lineRule="auto"/>
        <w:ind w:left="425" w:hanging="425"/>
        <w:rPr>
          <w:rFonts w:ascii="Arial" w:hAnsi="Arial" w:cs="Arial"/>
          <w:color w:val="auto"/>
          <w:sz w:val="22"/>
          <w:szCs w:val="22"/>
          <w:lang w:eastAsia="en-US"/>
        </w:rPr>
      </w:pPr>
      <w:r w:rsidRPr="0002407E">
        <w:rPr>
          <w:rFonts w:ascii="Arial" w:hAnsi="Arial" w:cs="Arial"/>
          <w:color w:val="auto"/>
          <w:sz w:val="22"/>
          <w:szCs w:val="22"/>
          <w:lang w:eastAsia="en-US"/>
        </w:rPr>
        <w:t>(1</w:t>
      </w:r>
      <w:r w:rsidR="00EE60A8">
        <w:rPr>
          <w:rFonts w:ascii="Arial" w:hAnsi="Arial" w:cs="Arial"/>
          <w:color w:val="auto"/>
          <w:sz w:val="22"/>
          <w:szCs w:val="22"/>
          <w:lang w:eastAsia="en-US"/>
        </w:rPr>
        <w:t>0</w:t>
      </w:r>
      <w:r w:rsidRPr="0002407E">
        <w:rPr>
          <w:rFonts w:ascii="Arial" w:hAnsi="Arial" w:cs="Arial"/>
          <w:color w:val="auto"/>
          <w:sz w:val="22"/>
          <w:szCs w:val="22"/>
          <w:lang w:eastAsia="en-US"/>
        </w:rPr>
        <w:t xml:space="preserve">) </w:t>
      </w:r>
      <w:r w:rsidR="00321232" w:rsidRPr="0002407E">
        <w:rPr>
          <w:rFonts w:ascii="Arial" w:hAnsi="Arial" w:cs="Arial"/>
          <w:color w:val="auto"/>
          <w:sz w:val="22"/>
          <w:szCs w:val="22"/>
          <w:lang w:eastAsia="en-US"/>
        </w:rPr>
        <w:t>AM are obligaţia de a efectua verificarea la faţa locului a activi</w:t>
      </w:r>
      <w:r w:rsidR="00C413E3" w:rsidRPr="0002407E">
        <w:rPr>
          <w:rFonts w:ascii="Arial" w:hAnsi="Arial" w:cs="Arial"/>
          <w:color w:val="auto"/>
          <w:sz w:val="22"/>
          <w:szCs w:val="22"/>
          <w:lang w:eastAsia="en-US"/>
        </w:rPr>
        <w:t>tăţilor aferente implementării P</w:t>
      </w:r>
      <w:r w:rsidR="00321232" w:rsidRPr="0002407E">
        <w:rPr>
          <w:rFonts w:ascii="Arial" w:hAnsi="Arial" w:cs="Arial"/>
          <w:color w:val="auto"/>
          <w:sz w:val="22"/>
          <w:szCs w:val="22"/>
          <w:lang w:eastAsia="en-US"/>
        </w:rPr>
        <w:t xml:space="preserve">roiectului, </w:t>
      </w:r>
      <w:r w:rsidR="00C413E3" w:rsidRPr="0002407E">
        <w:rPr>
          <w:rFonts w:ascii="Arial" w:hAnsi="Arial" w:cs="Arial"/>
          <w:color w:val="auto"/>
          <w:sz w:val="22"/>
          <w:szCs w:val="22"/>
          <w:lang w:eastAsia="en-US"/>
        </w:rPr>
        <w:t>în conformitate cu prevederile C</w:t>
      </w:r>
      <w:r w:rsidR="00321232" w:rsidRPr="0002407E">
        <w:rPr>
          <w:rFonts w:ascii="Arial" w:hAnsi="Arial" w:cs="Arial"/>
          <w:color w:val="auto"/>
          <w:sz w:val="22"/>
          <w:szCs w:val="22"/>
          <w:lang w:eastAsia="en-US"/>
        </w:rPr>
        <w:t>ontractului, asigurând cel pu</w:t>
      </w:r>
      <w:r w:rsidR="007E0A50" w:rsidRPr="0002407E">
        <w:rPr>
          <w:rFonts w:ascii="Arial" w:hAnsi="Arial" w:cs="Arial"/>
          <w:color w:val="auto"/>
          <w:sz w:val="22"/>
          <w:szCs w:val="22"/>
          <w:lang w:eastAsia="en-US"/>
        </w:rPr>
        <w:t xml:space="preserve">ţin o vizită de verificare </w:t>
      </w:r>
      <w:r w:rsidR="002D60A9" w:rsidRPr="0002407E">
        <w:rPr>
          <w:rFonts w:ascii="Arial" w:hAnsi="Arial" w:cs="Arial"/>
          <w:color w:val="auto"/>
          <w:sz w:val="22"/>
          <w:szCs w:val="22"/>
          <w:lang w:eastAsia="en-US"/>
        </w:rPr>
        <w:t>pe durata de implementare</w:t>
      </w:r>
      <w:r w:rsidR="007E0A50" w:rsidRPr="0002407E">
        <w:rPr>
          <w:rFonts w:ascii="Arial" w:hAnsi="Arial" w:cs="Arial"/>
          <w:color w:val="auto"/>
          <w:sz w:val="22"/>
          <w:szCs w:val="22"/>
          <w:lang w:eastAsia="en-US"/>
        </w:rPr>
        <w:t xml:space="preserve"> a P</w:t>
      </w:r>
      <w:r w:rsidR="00321232" w:rsidRPr="0002407E">
        <w:rPr>
          <w:rFonts w:ascii="Arial" w:hAnsi="Arial" w:cs="Arial"/>
          <w:color w:val="auto"/>
          <w:sz w:val="22"/>
          <w:szCs w:val="22"/>
          <w:lang w:eastAsia="en-US"/>
        </w:rPr>
        <w:t xml:space="preserve">roiectului. </w:t>
      </w:r>
    </w:p>
    <w:p w14:paraId="7C7DD56F" w14:textId="0500990B" w:rsidR="00321232" w:rsidRDefault="00321232" w:rsidP="00321232">
      <w:pPr>
        <w:pStyle w:val="Default"/>
        <w:spacing w:before="0" w:after="0" w:line="276" w:lineRule="auto"/>
        <w:ind w:left="425" w:hanging="425"/>
        <w:rPr>
          <w:rFonts w:ascii="Arial" w:hAnsi="Arial" w:cs="Arial"/>
          <w:color w:val="auto"/>
          <w:sz w:val="22"/>
          <w:szCs w:val="22"/>
          <w:lang w:eastAsia="en-US"/>
        </w:rPr>
      </w:pPr>
      <w:r w:rsidRPr="0002407E">
        <w:rPr>
          <w:rFonts w:ascii="Arial" w:hAnsi="Arial" w:cs="Arial"/>
          <w:color w:val="auto"/>
          <w:sz w:val="22"/>
          <w:szCs w:val="22"/>
          <w:lang w:eastAsia="en-US"/>
        </w:rPr>
        <w:t>(1</w:t>
      </w:r>
      <w:r w:rsidR="00EE60A8">
        <w:rPr>
          <w:rFonts w:ascii="Arial" w:hAnsi="Arial" w:cs="Arial"/>
          <w:color w:val="auto"/>
          <w:sz w:val="22"/>
          <w:szCs w:val="22"/>
          <w:lang w:eastAsia="en-US"/>
        </w:rPr>
        <w:t>1</w:t>
      </w:r>
      <w:r w:rsidRPr="0002407E">
        <w:rPr>
          <w:rFonts w:ascii="Arial" w:hAnsi="Arial" w:cs="Arial"/>
          <w:color w:val="auto"/>
          <w:sz w:val="22"/>
          <w:szCs w:val="22"/>
          <w:lang w:eastAsia="en-US"/>
        </w:rPr>
        <w:t>) AM va informa despre data închiderii oficiale/parţiale a Programului prin intermediul mijloacelor publice de informare.</w:t>
      </w:r>
    </w:p>
    <w:p w14:paraId="0272045B" w14:textId="77777777" w:rsidR="00321232" w:rsidRPr="0002407E" w:rsidRDefault="00321232" w:rsidP="00321232">
      <w:pPr>
        <w:pStyle w:val="Heading2"/>
        <w:rPr>
          <w:rFonts w:ascii="Arial" w:hAnsi="Arial" w:cs="Arial"/>
          <w:sz w:val="22"/>
          <w:szCs w:val="22"/>
          <w:lang w:val="ro-RO"/>
        </w:rPr>
      </w:pPr>
    </w:p>
    <w:p w14:paraId="6B1DD95E" w14:textId="55CC92DE" w:rsidR="00321232" w:rsidRPr="0002407E" w:rsidRDefault="00F66FF8" w:rsidP="00321232">
      <w:pPr>
        <w:pStyle w:val="Heading2"/>
        <w:rPr>
          <w:rFonts w:ascii="Arial" w:hAnsi="Arial" w:cs="Arial"/>
          <w:sz w:val="22"/>
          <w:szCs w:val="22"/>
          <w:lang w:val="ro-RO"/>
        </w:rPr>
      </w:pPr>
      <w:r w:rsidRPr="0002407E">
        <w:rPr>
          <w:rFonts w:ascii="Arial" w:hAnsi="Arial" w:cs="Arial"/>
          <w:sz w:val="22"/>
          <w:szCs w:val="22"/>
          <w:lang w:val="ro-RO"/>
        </w:rPr>
        <w:t>Articolul</w:t>
      </w:r>
      <w:r w:rsidR="000F36B7">
        <w:rPr>
          <w:rFonts w:ascii="Arial" w:hAnsi="Arial" w:cs="Arial"/>
          <w:sz w:val="22"/>
          <w:szCs w:val="22"/>
          <w:lang w:val="ro-RO"/>
        </w:rPr>
        <w:t xml:space="preserve"> 9</w:t>
      </w:r>
      <w:r w:rsidR="00321232" w:rsidRPr="0002407E">
        <w:rPr>
          <w:rFonts w:ascii="Arial" w:hAnsi="Arial" w:cs="Arial"/>
          <w:sz w:val="22"/>
          <w:szCs w:val="22"/>
          <w:lang w:val="ro-RO"/>
        </w:rPr>
        <w:t xml:space="preserve"> - </w:t>
      </w:r>
      <w:r w:rsidR="00CC4A64" w:rsidRPr="0002407E">
        <w:rPr>
          <w:rFonts w:ascii="Arial" w:hAnsi="Arial" w:cs="Arial"/>
          <w:sz w:val="22"/>
          <w:szCs w:val="22"/>
          <w:lang w:val="ro-RO"/>
        </w:rPr>
        <w:t>Contractarea și cesiunea</w:t>
      </w:r>
    </w:p>
    <w:p w14:paraId="7328E1D6" w14:textId="77777777" w:rsidR="00F66FF8" w:rsidRPr="0002407E" w:rsidRDefault="00F66FF8" w:rsidP="00F66FF8"/>
    <w:p w14:paraId="026CB4E0" w14:textId="7F8E9AB4" w:rsidR="00321232" w:rsidRPr="0002407E" w:rsidRDefault="00321232" w:rsidP="00321232">
      <w:pPr>
        <w:pStyle w:val="Default"/>
        <w:spacing w:before="0" w:after="0" w:line="276" w:lineRule="auto"/>
        <w:ind w:left="425" w:hanging="425"/>
        <w:rPr>
          <w:rFonts w:ascii="Arial" w:hAnsi="Arial" w:cs="Arial"/>
          <w:color w:val="auto"/>
          <w:sz w:val="22"/>
          <w:szCs w:val="22"/>
          <w:lang w:eastAsia="en-US"/>
        </w:rPr>
      </w:pPr>
      <w:r w:rsidRPr="0002407E">
        <w:rPr>
          <w:rFonts w:ascii="Arial" w:hAnsi="Arial" w:cs="Arial"/>
          <w:color w:val="auto"/>
          <w:sz w:val="22"/>
          <w:szCs w:val="22"/>
          <w:lang w:eastAsia="en-US"/>
        </w:rPr>
        <w:t xml:space="preserve">(1) </w:t>
      </w:r>
      <w:r w:rsidR="00AC5A16">
        <w:rPr>
          <w:rFonts w:ascii="Arial" w:hAnsi="Arial" w:cs="Arial"/>
          <w:color w:val="auto"/>
          <w:sz w:val="22"/>
          <w:szCs w:val="22"/>
          <w:lang w:eastAsia="en-US"/>
        </w:rPr>
        <w:tab/>
      </w:r>
      <w:r w:rsidRPr="0002407E">
        <w:rPr>
          <w:rFonts w:ascii="Arial" w:hAnsi="Arial" w:cs="Arial"/>
          <w:color w:val="auto"/>
          <w:sz w:val="22"/>
          <w:szCs w:val="22"/>
          <w:lang w:eastAsia="en-US"/>
        </w:rPr>
        <w:t>În cazul externalizării/contractă</w:t>
      </w:r>
      <w:r w:rsidR="00C413E3" w:rsidRPr="0002407E">
        <w:rPr>
          <w:rFonts w:ascii="Arial" w:hAnsi="Arial" w:cs="Arial"/>
          <w:color w:val="auto"/>
          <w:sz w:val="22"/>
          <w:szCs w:val="22"/>
          <w:lang w:eastAsia="en-US"/>
        </w:rPr>
        <w:t>rii unor activităţi din cadrul P</w:t>
      </w:r>
      <w:r w:rsidRPr="0002407E">
        <w:rPr>
          <w:rFonts w:ascii="Arial" w:hAnsi="Arial" w:cs="Arial"/>
          <w:color w:val="auto"/>
          <w:sz w:val="22"/>
          <w:szCs w:val="22"/>
          <w:lang w:eastAsia="en-US"/>
        </w:rPr>
        <w:t xml:space="preserve">roiectului, responsabilitatea pentru implementarea acelor activități revine Beneficiarului, în conformitate cu dispoziţiile legale. </w:t>
      </w:r>
    </w:p>
    <w:p w14:paraId="1F6398AB" w14:textId="2FBC31CF" w:rsidR="00321232" w:rsidRDefault="00321232" w:rsidP="00321232">
      <w:pPr>
        <w:pStyle w:val="Default"/>
        <w:spacing w:before="0" w:after="0" w:line="276" w:lineRule="auto"/>
        <w:ind w:left="425" w:hanging="425"/>
        <w:rPr>
          <w:rFonts w:ascii="Arial" w:hAnsi="Arial" w:cs="Arial"/>
          <w:color w:val="auto"/>
          <w:sz w:val="22"/>
          <w:szCs w:val="22"/>
          <w:lang w:eastAsia="en-US"/>
        </w:rPr>
      </w:pPr>
      <w:r w:rsidRPr="0002407E">
        <w:rPr>
          <w:rFonts w:ascii="Arial" w:hAnsi="Arial" w:cs="Arial"/>
          <w:color w:val="auto"/>
          <w:sz w:val="22"/>
          <w:szCs w:val="22"/>
          <w:lang w:eastAsia="en-US"/>
        </w:rPr>
        <w:t xml:space="preserve">(2) </w:t>
      </w:r>
      <w:r w:rsidR="00AC5A16">
        <w:rPr>
          <w:rFonts w:ascii="Arial" w:hAnsi="Arial" w:cs="Arial"/>
          <w:color w:val="auto"/>
          <w:sz w:val="22"/>
          <w:szCs w:val="22"/>
          <w:lang w:eastAsia="en-US"/>
        </w:rPr>
        <w:tab/>
      </w:r>
      <w:r w:rsidRPr="0002407E">
        <w:rPr>
          <w:rFonts w:ascii="Arial" w:hAnsi="Arial" w:cs="Arial"/>
          <w:color w:val="auto"/>
          <w:sz w:val="22"/>
          <w:szCs w:val="22"/>
          <w:lang w:eastAsia="en-US"/>
        </w:rPr>
        <w:t>Prezentul Contract, precum şi toate drepturile şi obligaţiile decurgând din implementarea acestuia nu pot face obiectul cesiunii totale sau parțiale, novației, subrogației sau a oricărui alt mecanism de transmisiune şi/sau transformare a obligaţiilor şi drepturilor</w:t>
      </w:r>
      <w:r w:rsidR="00EE60A8">
        <w:rPr>
          <w:rFonts w:ascii="Arial" w:hAnsi="Arial" w:cs="Arial"/>
          <w:color w:val="auto"/>
          <w:sz w:val="22"/>
          <w:szCs w:val="22"/>
          <w:lang w:eastAsia="en-US"/>
        </w:rPr>
        <w:t>.</w:t>
      </w:r>
    </w:p>
    <w:p w14:paraId="5471E071" w14:textId="77777777" w:rsidR="00EE60A8" w:rsidRPr="0002407E" w:rsidRDefault="00EE60A8" w:rsidP="00321232">
      <w:pPr>
        <w:pStyle w:val="Default"/>
        <w:spacing w:before="0" w:after="0" w:line="276" w:lineRule="auto"/>
        <w:ind w:left="425" w:hanging="425"/>
        <w:rPr>
          <w:rFonts w:ascii="Arial" w:hAnsi="Arial" w:cs="Arial"/>
          <w:color w:val="auto"/>
          <w:sz w:val="22"/>
          <w:szCs w:val="22"/>
          <w:lang w:eastAsia="en-US"/>
        </w:rPr>
      </w:pPr>
    </w:p>
    <w:p w14:paraId="4AE4A0CE" w14:textId="77777777" w:rsidR="00321232" w:rsidRPr="0002407E" w:rsidRDefault="00321232" w:rsidP="00321232">
      <w:pPr>
        <w:pStyle w:val="BodyText"/>
        <w:spacing w:before="120"/>
        <w:contextualSpacing/>
        <w:rPr>
          <w:rFonts w:ascii="Arial" w:hAnsi="Arial" w:cs="Arial"/>
          <w:b/>
          <w:bCs/>
          <w:noProof/>
          <w:szCs w:val="22"/>
        </w:rPr>
      </w:pPr>
    </w:p>
    <w:p w14:paraId="3FF9D0A8" w14:textId="58B03ACF" w:rsidR="00321232" w:rsidRPr="0002407E" w:rsidRDefault="000F36B7" w:rsidP="00321232">
      <w:pPr>
        <w:pStyle w:val="Heading2"/>
        <w:rPr>
          <w:rFonts w:ascii="Arial" w:hAnsi="Arial" w:cs="Arial"/>
          <w:sz w:val="22"/>
          <w:szCs w:val="22"/>
          <w:lang w:val="ro-RO"/>
        </w:rPr>
      </w:pPr>
      <w:r>
        <w:rPr>
          <w:rFonts w:ascii="Arial" w:hAnsi="Arial" w:cs="Arial"/>
          <w:sz w:val="22"/>
          <w:szCs w:val="22"/>
          <w:lang w:val="ro-RO"/>
        </w:rPr>
        <w:t>Articolul 10</w:t>
      </w:r>
      <w:r w:rsidR="00321232" w:rsidRPr="0002407E">
        <w:rPr>
          <w:rFonts w:ascii="Arial" w:hAnsi="Arial" w:cs="Arial"/>
          <w:sz w:val="22"/>
          <w:szCs w:val="22"/>
          <w:lang w:val="ro-RO"/>
        </w:rPr>
        <w:t xml:space="preserve"> – </w:t>
      </w:r>
      <w:r w:rsidR="00CC4A64" w:rsidRPr="0002407E">
        <w:rPr>
          <w:rFonts w:ascii="Arial" w:hAnsi="Arial" w:cs="Arial"/>
          <w:sz w:val="22"/>
          <w:szCs w:val="22"/>
          <w:lang w:val="ro-RO"/>
        </w:rPr>
        <w:t>M</w:t>
      </w:r>
      <w:r w:rsidR="002C7D68" w:rsidRPr="0002407E">
        <w:rPr>
          <w:rFonts w:ascii="Arial" w:hAnsi="Arial" w:cs="Arial"/>
          <w:sz w:val="22"/>
          <w:szCs w:val="22"/>
          <w:lang w:val="ro-RO"/>
        </w:rPr>
        <w:t>odificări și completări</w:t>
      </w:r>
    </w:p>
    <w:p w14:paraId="6DC6A45B" w14:textId="77777777" w:rsidR="00F66FF8" w:rsidRPr="0002407E" w:rsidRDefault="00F66FF8" w:rsidP="00F66FF8"/>
    <w:p w14:paraId="25283FA5" w14:textId="3C91D18F" w:rsidR="00784653" w:rsidRPr="0002407E" w:rsidRDefault="0072717B" w:rsidP="00AD4DBB">
      <w:pPr>
        <w:pStyle w:val="Default"/>
        <w:numPr>
          <w:ilvl w:val="0"/>
          <w:numId w:val="22"/>
        </w:numPr>
        <w:spacing w:before="0" w:after="0" w:line="276" w:lineRule="auto"/>
        <w:ind w:left="426"/>
        <w:rPr>
          <w:rFonts w:ascii="Arial" w:hAnsi="Arial" w:cs="Arial"/>
          <w:color w:val="auto"/>
          <w:sz w:val="22"/>
          <w:szCs w:val="22"/>
          <w:lang w:eastAsia="en-US"/>
        </w:rPr>
      </w:pPr>
      <w:r w:rsidRPr="0002407E">
        <w:rPr>
          <w:rFonts w:ascii="Arial" w:hAnsi="Arial" w:cs="Arial"/>
          <w:color w:val="auto"/>
          <w:sz w:val="22"/>
          <w:szCs w:val="22"/>
          <w:lang w:eastAsia="en-US"/>
        </w:rPr>
        <w:t>Părţile au dreptul, pe durata îndepl</w:t>
      </w:r>
      <w:r w:rsidR="00120E7D">
        <w:rPr>
          <w:rFonts w:ascii="Arial" w:hAnsi="Arial" w:cs="Arial"/>
          <w:color w:val="auto"/>
          <w:sz w:val="22"/>
          <w:szCs w:val="22"/>
          <w:lang w:eastAsia="en-US"/>
        </w:rPr>
        <w:t>inirii prezentului Contract de F</w:t>
      </w:r>
      <w:r w:rsidRPr="0002407E">
        <w:rPr>
          <w:rFonts w:ascii="Arial" w:hAnsi="Arial" w:cs="Arial"/>
          <w:color w:val="auto"/>
          <w:sz w:val="22"/>
          <w:szCs w:val="22"/>
          <w:lang w:eastAsia="en-US"/>
        </w:rPr>
        <w:t xml:space="preserve">inanțare, de a conveni modificarea clauzelor şi/sau Anexelor acestuia, prin act adiţional, încheiat în aceleaşi condiţii ca </w:t>
      </w:r>
      <w:r w:rsidR="00333802">
        <w:rPr>
          <w:rFonts w:ascii="Arial" w:hAnsi="Arial" w:cs="Arial"/>
          <w:color w:val="auto"/>
          <w:sz w:val="22"/>
          <w:szCs w:val="22"/>
          <w:lang w:eastAsia="en-US"/>
        </w:rPr>
        <w:t>şi Contractul de F</w:t>
      </w:r>
      <w:r w:rsidRPr="0002407E">
        <w:rPr>
          <w:rFonts w:ascii="Arial" w:hAnsi="Arial" w:cs="Arial"/>
          <w:color w:val="auto"/>
          <w:sz w:val="22"/>
          <w:szCs w:val="22"/>
          <w:lang w:eastAsia="en-US"/>
        </w:rPr>
        <w:t xml:space="preserve">inanțare, cu excepţiile menţionate </w:t>
      </w:r>
      <w:r w:rsidR="00CD328A" w:rsidRPr="0002407E">
        <w:rPr>
          <w:rFonts w:ascii="Arial" w:hAnsi="Arial" w:cs="Arial"/>
          <w:color w:val="auto"/>
          <w:sz w:val="22"/>
          <w:szCs w:val="22"/>
          <w:lang w:eastAsia="en-US"/>
        </w:rPr>
        <w:t xml:space="preserve">la </w:t>
      </w:r>
      <w:r w:rsidRPr="0002407E">
        <w:rPr>
          <w:rFonts w:ascii="Arial" w:hAnsi="Arial" w:cs="Arial"/>
          <w:color w:val="auto"/>
          <w:sz w:val="22"/>
          <w:szCs w:val="22"/>
          <w:lang w:eastAsia="en-US"/>
        </w:rPr>
        <w:t>alin</w:t>
      </w:r>
      <w:r w:rsidR="00D00D12" w:rsidRPr="0002407E">
        <w:rPr>
          <w:rFonts w:ascii="Arial" w:hAnsi="Arial" w:cs="Arial"/>
          <w:color w:val="auto"/>
          <w:sz w:val="22"/>
          <w:szCs w:val="22"/>
          <w:lang w:eastAsia="en-US"/>
        </w:rPr>
        <w:t>.</w:t>
      </w:r>
      <w:r w:rsidRPr="0002407E">
        <w:rPr>
          <w:rFonts w:ascii="Arial" w:hAnsi="Arial" w:cs="Arial"/>
          <w:color w:val="auto"/>
          <w:sz w:val="22"/>
          <w:szCs w:val="22"/>
          <w:lang w:eastAsia="en-US"/>
        </w:rPr>
        <w:t xml:space="preserve"> </w:t>
      </w:r>
      <w:r w:rsidR="009409C0" w:rsidRPr="0002407E">
        <w:rPr>
          <w:rFonts w:ascii="Arial" w:hAnsi="Arial" w:cs="Arial"/>
          <w:color w:val="auto"/>
          <w:sz w:val="22"/>
          <w:szCs w:val="22"/>
          <w:lang w:eastAsia="en-US"/>
        </w:rPr>
        <w:t>(</w:t>
      </w:r>
      <w:r w:rsidR="00E87674" w:rsidRPr="0002407E">
        <w:rPr>
          <w:rFonts w:ascii="Arial" w:hAnsi="Arial" w:cs="Arial"/>
          <w:color w:val="auto"/>
          <w:sz w:val="22"/>
          <w:szCs w:val="22"/>
          <w:lang w:eastAsia="en-US"/>
        </w:rPr>
        <w:t>7</w:t>
      </w:r>
      <w:r w:rsidR="000F36B7">
        <w:rPr>
          <w:rFonts w:ascii="Arial" w:hAnsi="Arial" w:cs="Arial"/>
          <w:color w:val="auto"/>
          <w:sz w:val="22"/>
          <w:szCs w:val="22"/>
          <w:lang w:eastAsia="en-US"/>
        </w:rPr>
        <w:t>)</w:t>
      </w:r>
      <w:r w:rsidRPr="0002407E">
        <w:rPr>
          <w:rFonts w:ascii="Arial" w:hAnsi="Arial" w:cs="Arial"/>
          <w:color w:val="auto"/>
          <w:sz w:val="22"/>
          <w:szCs w:val="22"/>
          <w:lang w:eastAsia="en-US"/>
        </w:rPr>
        <w:t xml:space="preserve"> al prezentului articol</w:t>
      </w:r>
      <w:r w:rsidR="00CD328A" w:rsidRPr="0002407E">
        <w:rPr>
          <w:rFonts w:ascii="Arial" w:hAnsi="Arial" w:cs="Arial"/>
          <w:color w:val="auto"/>
          <w:sz w:val="22"/>
          <w:szCs w:val="22"/>
          <w:lang w:eastAsia="en-US"/>
        </w:rPr>
        <w:t xml:space="preserve"> .</w:t>
      </w:r>
    </w:p>
    <w:p w14:paraId="58ED3475" w14:textId="004ABCA1" w:rsidR="00784653" w:rsidRPr="0002407E" w:rsidRDefault="00AC0486" w:rsidP="00AD4DBB">
      <w:pPr>
        <w:pStyle w:val="Default"/>
        <w:numPr>
          <w:ilvl w:val="0"/>
          <w:numId w:val="7"/>
        </w:numPr>
        <w:spacing w:before="0" w:after="0" w:line="276" w:lineRule="auto"/>
        <w:ind w:left="426"/>
        <w:contextualSpacing/>
        <w:rPr>
          <w:rFonts w:ascii="Arial" w:hAnsi="Arial" w:cs="Arial"/>
          <w:sz w:val="22"/>
          <w:szCs w:val="22"/>
          <w:u w:val="single"/>
        </w:rPr>
      </w:pPr>
      <w:r w:rsidRPr="0002407E">
        <w:rPr>
          <w:rFonts w:ascii="Arial" w:hAnsi="Arial" w:cs="Arial"/>
          <w:color w:val="auto"/>
          <w:sz w:val="22"/>
          <w:szCs w:val="22"/>
          <w:lang w:eastAsia="en-US"/>
        </w:rPr>
        <w:t xml:space="preserve">În cazul în care propunerea de modificare a Contractului vine din partea Beneficiarului, acesta </w:t>
      </w:r>
      <w:r w:rsidR="009409C0" w:rsidRPr="0002407E">
        <w:rPr>
          <w:rFonts w:ascii="Arial" w:hAnsi="Arial" w:cs="Arial"/>
          <w:color w:val="auto"/>
          <w:sz w:val="22"/>
          <w:szCs w:val="22"/>
          <w:lang w:eastAsia="en-US"/>
        </w:rPr>
        <w:t>are obligaţia de a o transmite AM</w:t>
      </w:r>
      <w:r w:rsidRPr="0002407E">
        <w:rPr>
          <w:rFonts w:ascii="Arial" w:hAnsi="Arial" w:cs="Arial"/>
          <w:color w:val="auto"/>
          <w:sz w:val="22"/>
          <w:szCs w:val="22"/>
          <w:lang w:eastAsia="en-US"/>
        </w:rPr>
        <w:t xml:space="preserve"> cu cel puţin </w:t>
      </w:r>
      <w:r w:rsidR="00E373F4" w:rsidRPr="0002407E">
        <w:rPr>
          <w:rFonts w:ascii="Arial" w:hAnsi="Arial" w:cs="Arial"/>
          <w:color w:val="auto"/>
          <w:sz w:val="22"/>
          <w:szCs w:val="22"/>
          <w:lang w:eastAsia="en-US"/>
        </w:rPr>
        <w:t>2</w:t>
      </w:r>
      <w:r w:rsidR="000F36B7">
        <w:rPr>
          <w:rFonts w:ascii="Arial" w:hAnsi="Arial" w:cs="Arial"/>
          <w:color w:val="auto"/>
          <w:sz w:val="22"/>
          <w:szCs w:val="22"/>
          <w:lang w:eastAsia="en-US"/>
        </w:rPr>
        <w:t>0</w:t>
      </w:r>
      <w:r w:rsidRPr="0002407E">
        <w:rPr>
          <w:rFonts w:ascii="Arial" w:hAnsi="Arial" w:cs="Arial"/>
          <w:color w:val="auto"/>
          <w:sz w:val="22"/>
          <w:szCs w:val="22"/>
          <w:lang w:eastAsia="en-US"/>
        </w:rPr>
        <w:t xml:space="preserve"> de zile lucrătoare înainte de termenul la care este intenţionată a intra în vigoare, cu excepţia circumstanţelor acceptate de </w:t>
      </w:r>
      <w:r w:rsidR="00F73E3B" w:rsidRPr="0002407E">
        <w:rPr>
          <w:rFonts w:ascii="Arial" w:hAnsi="Arial" w:cs="Arial"/>
          <w:color w:val="auto"/>
          <w:sz w:val="22"/>
          <w:szCs w:val="22"/>
          <w:lang w:eastAsia="en-US"/>
        </w:rPr>
        <w:t>AM</w:t>
      </w:r>
      <w:r w:rsidRPr="0002407E">
        <w:rPr>
          <w:rFonts w:ascii="Arial" w:hAnsi="Arial" w:cs="Arial"/>
          <w:color w:val="auto"/>
          <w:sz w:val="22"/>
          <w:szCs w:val="22"/>
          <w:lang w:eastAsia="en-US"/>
        </w:rPr>
        <w:t>. Beneficiarul va transmite, de asemenea, odată cu solicitarea de modificare, toate docum</w:t>
      </w:r>
      <w:r w:rsidR="00784653" w:rsidRPr="0002407E">
        <w:rPr>
          <w:rFonts w:ascii="Arial" w:hAnsi="Arial" w:cs="Arial"/>
          <w:color w:val="auto"/>
          <w:sz w:val="22"/>
          <w:szCs w:val="22"/>
          <w:lang w:eastAsia="en-US"/>
        </w:rPr>
        <w:t>entele justificative necesare.</w:t>
      </w:r>
    </w:p>
    <w:p w14:paraId="38D281D1" w14:textId="24C36610" w:rsidR="00321232" w:rsidRPr="0002407E" w:rsidRDefault="001C4FED" w:rsidP="00AD4DBB">
      <w:pPr>
        <w:pStyle w:val="Default"/>
        <w:numPr>
          <w:ilvl w:val="0"/>
          <w:numId w:val="7"/>
        </w:numPr>
        <w:spacing w:before="0" w:after="0" w:line="276" w:lineRule="auto"/>
        <w:ind w:left="426"/>
        <w:contextualSpacing/>
        <w:rPr>
          <w:rFonts w:ascii="Arial" w:hAnsi="Arial" w:cs="Arial"/>
          <w:sz w:val="22"/>
          <w:szCs w:val="22"/>
          <w:u w:val="single"/>
        </w:rPr>
      </w:pPr>
      <w:r w:rsidRPr="0002407E">
        <w:rPr>
          <w:rFonts w:ascii="Arial" w:hAnsi="Arial" w:cs="Arial"/>
          <w:sz w:val="22"/>
          <w:szCs w:val="22"/>
        </w:rPr>
        <w:t>AM r</w:t>
      </w:r>
      <w:r w:rsidR="00885577">
        <w:rPr>
          <w:rFonts w:ascii="Arial" w:hAnsi="Arial" w:cs="Arial"/>
          <w:sz w:val="22"/>
          <w:szCs w:val="22"/>
        </w:rPr>
        <w:t>ă</w:t>
      </w:r>
      <w:r w:rsidRPr="0002407E">
        <w:rPr>
          <w:rFonts w:ascii="Arial" w:hAnsi="Arial" w:cs="Arial"/>
          <w:sz w:val="22"/>
          <w:szCs w:val="22"/>
        </w:rPr>
        <w:t>spund</w:t>
      </w:r>
      <w:r w:rsidR="00885577">
        <w:rPr>
          <w:rFonts w:ascii="Arial" w:hAnsi="Arial" w:cs="Arial"/>
          <w:sz w:val="22"/>
          <w:szCs w:val="22"/>
        </w:rPr>
        <w:t>e</w:t>
      </w:r>
      <w:r w:rsidRPr="0002407E">
        <w:rPr>
          <w:rFonts w:ascii="Arial" w:hAnsi="Arial" w:cs="Arial"/>
          <w:sz w:val="22"/>
          <w:szCs w:val="22"/>
        </w:rPr>
        <w:t xml:space="preserve"> solicită</w:t>
      </w:r>
      <w:r w:rsidR="009409C0" w:rsidRPr="0002407E">
        <w:rPr>
          <w:rFonts w:ascii="Arial" w:hAnsi="Arial" w:cs="Arial"/>
          <w:sz w:val="22"/>
          <w:szCs w:val="22"/>
        </w:rPr>
        <w:t>rii de modificare a Contractului prin act adițional, î</w:t>
      </w:r>
      <w:r w:rsidR="00321232" w:rsidRPr="0002407E">
        <w:rPr>
          <w:rFonts w:ascii="Arial" w:hAnsi="Arial" w:cs="Arial"/>
          <w:sz w:val="22"/>
          <w:szCs w:val="22"/>
        </w:rPr>
        <w:t xml:space="preserve">n termen de </w:t>
      </w:r>
      <w:r w:rsidR="00BB3A97" w:rsidRPr="0002407E">
        <w:rPr>
          <w:rFonts w:ascii="Arial" w:hAnsi="Arial" w:cs="Arial"/>
          <w:sz w:val="22"/>
          <w:szCs w:val="22"/>
        </w:rPr>
        <w:t>20</w:t>
      </w:r>
      <w:r w:rsidR="009409C0" w:rsidRPr="0002407E">
        <w:rPr>
          <w:rFonts w:ascii="Arial" w:hAnsi="Arial" w:cs="Arial"/>
          <w:sz w:val="22"/>
          <w:szCs w:val="22"/>
        </w:rPr>
        <w:t xml:space="preserve"> de</w:t>
      </w:r>
      <w:r w:rsidRPr="0002407E">
        <w:rPr>
          <w:rFonts w:ascii="Arial" w:hAnsi="Arial" w:cs="Arial"/>
          <w:sz w:val="22"/>
          <w:szCs w:val="22"/>
        </w:rPr>
        <w:t xml:space="preserve"> </w:t>
      </w:r>
      <w:r w:rsidR="00321232" w:rsidRPr="0002407E">
        <w:rPr>
          <w:rFonts w:ascii="Arial" w:hAnsi="Arial" w:cs="Arial"/>
          <w:sz w:val="22"/>
          <w:szCs w:val="22"/>
        </w:rPr>
        <w:t>z</w:t>
      </w:r>
      <w:r w:rsidRPr="0002407E">
        <w:rPr>
          <w:rFonts w:ascii="Arial" w:hAnsi="Arial" w:cs="Arial"/>
          <w:sz w:val="22"/>
          <w:szCs w:val="22"/>
        </w:rPr>
        <w:t xml:space="preserve">ile </w:t>
      </w:r>
      <w:r w:rsidR="009409C0" w:rsidRPr="0002407E">
        <w:rPr>
          <w:rFonts w:ascii="Arial" w:hAnsi="Arial" w:cs="Arial"/>
          <w:sz w:val="22"/>
          <w:szCs w:val="22"/>
        </w:rPr>
        <w:t>lucră</w:t>
      </w:r>
      <w:r w:rsidR="00E373F4" w:rsidRPr="0002407E">
        <w:rPr>
          <w:rFonts w:ascii="Arial" w:hAnsi="Arial" w:cs="Arial"/>
          <w:sz w:val="22"/>
          <w:szCs w:val="22"/>
        </w:rPr>
        <w:t xml:space="preserve">toare </w:t>
      </w:r>
      <w:r w:rsidR="009409C0" w:rsidRPr="0002407E">
        <w:rPr>
          <w:rFonts w:ascii="Arial" w:hAnsi="Arial" w:cs="Arial"/>
          <w:sz w:val="22"/>
          <w:szCs w:val="22"/>
        </w:rPr>
        <w:t>de la î</w:t>
      </w:r>
      <w:r w:rsidRPr="0002407E">
        <w:rPr>
          <w:rFonts w:ascii="Arial" w:hAnsi="Arial" w:cs="Arial"/>
          <w:sz w:val="22"/>
          <w:szCs w:val="22"/>
        </w:rPr>
        <w:t>nregistrarea solicită</w:t>
      </w:r>
      <w:r w:rsidR="00321232" w:rsidRPr="0002407E">
        <w:rPr>
          <w:rFonts w:ascii="Arial" w:hAnsi="Arial" w:cs="Arial"/>
          <w:sz w:val="22"/>
          <w:szCs w:val="22"/>
        </w:rPr>
        <w:t>rii.</w:t>
      </w:r>
    </w:p>
    <w:p w14:paraId="7ECAF967" w14:textId="48AD0CC1" w:rsidR="00321232" w:rsidRPr="0002407E" w:rsidRDefault="00321232" w:rsidP="00AD4DBB">
      <w:pPr>
        <w:pStyle w:val="CM10"/>
        <w:numPr>
          <w:ilvl w:val="0"/>
          <w:numId w:val="7"/>
        </w:numPr>
        <w:spacing w:before="0" w:after="0" w:line="276" w:lineRule="auto"/>
        <w:ind w:left="426"/>
        <w:rPr>
          <w:rFonts w:ascii="Arial" w:hAnsi="Arial" w:cs="Arial"/>
          <w:sz w:val="22"/>
          <w:szCs w:val="22"/>
          <w:lang w:eastAsia="en-US"/>
        </w:rPr>
      </w:pPr>
      <w:r w:rsidRPr="0002407E">
        <w:rPr>
          <w:rFonts w:ascii="Arial" w:hAnsi="Arial" w:cs="Arial"/>
          <w:sz w:val="22"/>
          <w:szCs w:val="22"/>
          <w:lang w:eastAsia="en-US"/>
        </w:rPr>
        <w:t>În</w:t>
      </w:r>
      <w:r w:rsidR="00606B5F" w:rsidRPr="0002407E">
        <w:rPr>
          <w:rFonts w:ascii="Arial" w:hAnsi="Arial" w:cs="Arial"/>
          <w:sz w:val="22"/>
          <w:szCs w:val="22"/>
          <w:lang w:eastAsia="en-US"/>
        </w:rPr>
        <w:t xml:space="preserve"> cazul propunerilor de acte adiț</w:t>
      </w:r>
      <w:r w:rsidRPr="0002407E">
        <w:rPr>
          <w:rFonts w:ascii="Arial" w:hAnsi="Arial" w:cs="Arial"/>
          <w:sz w:val="22"/>
          <w:szCs w:val="22"/>
          <w:lang w:eastAsia="en-US"/>
        </w:rPr>
        <w:t>ionale care au ca obiect reducerea valorii indica</w:t>
      </w:r>
      <w:r w:rsidR="00606B5F" w:rsidRPr="0002407E">
        <w:rPr>
          <w:rFonts w:ascii="Arial" w:hAnsi="Arial" w:cs="Arial"/>
          <w:sz w:val="22"/>
          <w:szCs w:val="22"/>
          <w:lang w:eastAsia="en-US"/>
        </w:rPr>
        <w:t>torilor ce urmează a fi atinsă</w:t>
      </w:r>
      <w:r w:rsidRPr="0002407E">
        <w:rPr>
          <w:rFonts w:ascii="Arial" w:hAnsi="Arial" w:cs="Arial"/>
          <w:sz w:val="22"/>
          <w:szCs w:val="22"/>
          <w:lang w:eastAsia="en-US"/>
        </w:rPr>
        <w:t xml:space="preserve"> prin proiect, valoarea totală eligibilă a Proiectului va fi redusă proporțional</w:t>
      </w:r>
      <w:r w:rsidR="00F71B81">
        <w:rPr>
          <w:rFonts w:ascii="Arial" w:hAnsi="Arial" w:cs="Arial"/>
          <w:sz w:val="22"/>
          <w:szCs w:val="22"/>
          <w:lang w:eastAsia="en-US"/>
        </w:rPr>
        <w:t>, cu excepția cazurilor temeinic justificate.</w:t>
      </w:r>
    </w:p>
    <w:p w14:paraId="5F81A5C2" w14:textId="434D7B30" w:rsidR="00CD328A" w:rsidRPr="0002407E" w:rsidRDefault="00CD328A" w:rsidP="00AD4DBB">
      <w:pPr>
        <w:pStyle w:val="Head2-Alin"/>
        <w:numPr>
          <w:ilvl w:val="0"/>
          <w:numId w:val="7"/>
        </w:numPr>
        <w:tabs>
          <w:tab w:val="clear" w:pos="2880"/>
        </w:tabs>
        <w:spacing w:before="0" w:after="0" w:line="276" w:lineRule="auto"/>
        <w:ind w:left="426"/>
        <w:contextualSpacing/>
        <w:rPr>
          <w:rFonts w:ascii="Arial" w:hAnsi="Arial" w:cs="Arial"/>
          <w:sz w:val="22"/>
          <w:szCs w:val="22"/>
        </w:rPr>
      </w:pPr>
      <w:r w:rsidRPr="0002407E">
        <w:rPr>
          <w:rFonts w:ascii="Arial" w:hAnsi="Arial" w:cs="Arial"/>
          <w:sz w:val="22"/>
          <w:szCs w:val="22"/>
        </w:rPr>
        <w:t xml:space="preserve">Actul adiţional intră în vigoare la data semnării de către ultima parte, cu excepţia cazurilor în care prin actul adiţional se confirmă modificări intervenite în legislaţia naţională şi/sau </w:t>
      </w:r>
      <w:r w:rsidR="00E87674" w:rsidRPr="0002407E">
        <w:rPr>
          <w:rFonts w:ascii="Arial" w:hAnsi="Arial" w:cs="Arial"/>
          <w:sz w:val="22"/>
          <w:szCs w:val="22"/>
        </w:rPr>
        <w:t>european</w:t>
      </w:r>
      <w:r w:rsidR="002E682D">
        <w:rPr>
          <w:rFonts w:ascii="Arial" w:hAnsi="Arial" w:cs="Arial"/>
          <w:sz w:val="22"/>
          <w:szCs w:val="22"/>
        </w:rPr>
        <w:t>ă</w:t>
      </w:r>
      <w:r w:rsidRPr="0002407E">
        <w:rPr>
          <w:rFonts w:ascii="Arial" w:hAnsi="Arial" w:cs="Arial"/>
          <w:sz w:val="22"/>
          <w:szCs w:val="22"/>
        </w:rPr>
        <w:t xml:space="preserve"> relevantă, cu impact asupra executării prezentului Contract, situaţii în care modificarea respectivă intră în vigoare de la data menţionată în actul normativ corespunzător.</w:t>
      </w:r>
    </w:p>
    <w:p w14:paraId="4BCED363" w14:textId="3C19024B" w:rsidR="00321232" w:rsidRPr="0002407E" w:rsidRDefault="003B5907" w:rsidP="00AD4DBB">
      <w:pPr>
        <w:pStyle w:val="Head2-Alin"/>
        <w:numPr>
          <w:ilvl w:val="0"/>
          <w:numId w:val="7"/>
        </w:numPr>
        <w:tabs>
          <w:tab w:val="clear" w:pos="2880"/>
        </w:tabs>
        <w:spacing w:before="0" w:after="0" w:line="276" w:lineRule="auto"/>
        <w:ind w:left="426"/>
        <w:contextualSpacing/>
        <w:rPr>
          <w:rFonts w:ascii="Arial" w:hAnsi="Arial" w:cs="Arial"/>
          <w:sz w:val="22"/>
          <w:szCs w:val="22"/>
        </w:rPr>
      </w:pPr>
      <w:r w:rsidRPr="0002407E">
        <w:rPr>
          <w:rFonts w:ascii="Arial" w:hAnsi="Arial" w:cs="Arial"/>
          <w:sz w:val="22"/>
          <w:szCs w:val="22"/>
        </w:rPr>
        <w:t>Actul adi</w:t>
      </w:r>
      <w:r w:rsidR="002E682D">
        <w:rPr>
          <w:rFonts w:ascii="Arial" w:hAnsi="Arial" w:cs="Arial"/>
          <w:sz w:val="22"/>
          <w:szCs w:val="22"/>
        </w:rPr>
        <w:t>ț</w:t>
      </w:r>
      <w:r w:rsidRPr="0002407E">
        <w:rPr>
          <w:rFonts w:ascii="Arial" w:hAnsi="Arial" w:cs="Arial"/>
          <w:sz w:val="22"/>
          <w:szCs w:val="22"/>
        </w:rPr>
        <w:t>ional</w:t>
      </w:r>
      <w:r w:rsidR="00321232" w:rsidRPr="0002407E">
        <w:rPr>
          <w:rFonts w:ascii="Arial" w:hAnsi="Arial" w:cs="Arial"/>
          <w:sz w:val="22"/>
          <w:szCs w:val="22"/>
        </w:rPr>
        <w:t xml:space="preserve"> nu </w:t>
      </w:r>
      <w:r w:rsidR="00606B5F" w:rsidRPr="0002407E">
        <w:rPr>
          <w:rFonts w:ascii="Arial" w:hAnsi="Arial" w:cs="Arial"/>
          <w:sz w:val="22"/>
          <w:szCs w:val="22"/>
        </w:rPr>
        <w:t>poate avea caracter retroactiv ș</w:t>
      </w:r>
      <w:r w:rsidR="00321232" w:rsidRPr="0002407E">
        <w:rPr>
          <w:rFonts w:ascii="Arial" w:hAnsi="Arial" w:cs="Arial"/>
          <w:sz w:val="22"/>
          <w:szCs w:val="22"/>
        </w:rPr>
        <w:t>i nu poate avea scopul sau efectul de a produce schimbări</w:t>
      </w:r>
      <w:r w:rsidR="00606B5F" w:rsidRPr="0002407E">
        <w:rPr>
          <w:rFonts w:ascii="Arial" w:hAnsi="Arial" w:cs="Arial"/>
          <w:sz w:val="22"/>
          <w:szCs w:val="22"/>
        </w:rPr>
        <w:t xml:space="preserve"> </w:t>
      </w:r>
      <w:r w:rsidR="00341FC6" w:rsidRPr="0002407E">
        <w:rPr>
          <w:rFonts w:ascii="Arial" w:hAnsi="Arial" w:cs="Arial"/>
          <w:sz w:val="22"/>
          <w:szCs w:val="22"/>
        </w:rPr>
        <w:t>în C</w:t>
      </w:r>
      <w:r w:rsidR="00321232" w:rsidRPr="0002407E">
        <w:rPr>
          <w:rFonts w:ascii="Arial" w:hAnsi="Arial" w:cs="Arial"/>
          <w:sz w:val="22"/>
          <w:szCs w:val="22"/>
        </w:rPr>
        <w:t>ontract, car</w:t>
      </w:r>
      <w:r w:rsidR="00C44011" w:rsidRPr="0002407E">
        <w:rPr>
          <w:rFonts w:ascii="Arial" w:hAnsi="Arial" w:cs="Arial"/>
          <w:sz w:val="22"/>
          <w:szCs w:val="22"/>
        </w:rPr>
        <w:t>e ar putea aduce atingere condiț</w:t>
      </w:r>
      <w:r w:rsidR="00321232" w:rsidRPr="0002407E">
        <w:rPr>
          <w:rFonts w:ascii="Arial" w:hAnsi="Arial" w:cs="Arial"/>
          <w:sz w:val="22"/>
          <w:szCs w:val="22"/>
        </w:rPr>
        <w:t>iilor ini</w:t>
      </w:r>
      <w:r w:rsidR="00C44011" w:rsidRPr="0002407E">
        <w:rPr>
          <w:rFonts w:ascii="Arial" w:hAnsi="Arial" w:cs="Arial"/>
          <w:sz w:val="22"/>
          <w:szCs w:val="22"/>
        </w:rPr>
        <w:t>ț</w:t>
      </w:r>
      <w:r w:rsidR="00321232" w:rsidRPr="0002407E">
        <w:rPr>
          <w:rFonts w:ascii="Arial" w:hAnsi="Arial" w:cs="Arial"/>
          <w:sz w:val="22"/>
          <w:szCs w:val="22"/>
        </w:rPr>
        <w:t>iale de a</w:t>
      </w:r>
      <w:r w:rsidR="00C44011" w:rsidRPr="0002407E">
        <w:rPr>
          <w:rFonts w:ascii="Arial" w:hAnsi="Arial" w:cs="Arial"/>
          <w:sz w:val="22"/>
          <w:szCs w:val="22"/>
        </w:rPr>
        <w:t>cordare a finanță</w:t>
      </w:r>
      <w:r w:rsidR="00321232" w:rsidRPr="0002407E">
        <w:rPr>
          <w:rFonts w:ascii="Arial" w:hAnsi="Arial" w:cs="Arial"/>
          <w:sz w:val="22"/>
          <w:szCs w:val="22"/>
        </w:rPr>
        <w:t>rii sau care ar fi contrare principiului tratamentului egal al solicitanţilor, în cadrul cererilor de propuneri de tip competitiv.</w:t>
      </w:r>
    </w:p>
    <w:p w14:paraId="58905741" w14:textId="69C19DC6" w:rsidR="00321232" w:rsidRPr="0002407E" w:rsidRDefault="003B5907" w:rsidP="00AD4DBB">
      <w:pPr>
        <w:pStyle w:val="CM10"/>
        <w:numPr>
          <w:ilvl w:val="0"/>
          <w:numId w:val="7"/>
        </w:numPr>
        <w:spacing w:before="0" w:after="0" w:line="276" w:lineRule="auto"/>
        <w:ind w:left="426"/>
        <w:rPr>
          <w:rFonts w:ascii="Arial" w:hAnsi="Arial" w:cs="Arial"/>
          <w:sz w:val="22"/>
          <w:szCs w:val="22"/>
          <w:lang w:eastAsia="en-US"/>
        </w:rPr>
      </w:pPr>
      <w:r w:rsidRPr="0002407E">
        <w:rPr>
          <w:rFonts w:ascii="Arial" w:hAnsi="Arial" w:cs="Arial"/>
          <w:sz w:val="22"/>
          <w:szCs w:val="22"/>
          <w:lang w:eastAsia="en-US"/>
        </w:rPr>
        <w:t xml:space="preserve">Prin excepție de la prevederile alin. </w:t>
      </w:r>
      <w:r w:rsidR="00341FC6" w:rsidRPr="0002407E">
        <w:rPr>
          <w:rFonts w:ascii="Arial" w:hAnsi="Arial" w:cs="Arial"/>
          <w:sz w:val="22"/>
          <w:szCs w:val="22"/>
          <w:lang w:eastAsia="en-US"/>
        </w:rPr>
        <w:t>(</w:t>
      </w:r>
      <w:r w:rsidRPr="0002407E">
        <w:rPr>
          <w:rFonts w:ascii="Arial" w:hAnsi="Arial" w:cs="Arial"/>
          <w:sz w:val="22"/>
          <w:szCs w:val="22"/>
          <w:lang w:eastAsia="en-US"/>
        </w:rPr>
        <w:t>1</w:t>
      </w:r>
      <w:r w:rsidR="002A1765">
        <w:rPr>
          <w:rFonts w:ascii="Arial" w:hAnsi="Arial" w:cs="Arial"/>
          <w:sz w:val="22"/>
          <w:szCs w:val="22"/>
          <w:lang w:eastAsia="en-US"/>
        </w:rPr>
        <w:t>)</w:t>
      </w:r>
      <w:r w:rsidRPr="0002407E">
        <w:rPr>
          <w:rFonts w:ascii="Arial" w:hAnsi="Arial" w:cs="Arial"/>
          <w:sz w:val="22"/>
          <w:szCs w:val="22"/>
          <w:lang w:eastAsia="en-US"/>
        </w:rPr>
        <w:t xml:space="preserve">, </w:t>
      </w:r>
      <w:r w:rsidR="00321232" w:rsidRPr="0002407E">
        <w:rPr>
          <w:rFonts w:ascii="Arial" w:hAnsi="Arial" w:cs="Arial"/>
          <w:sz w:val="22"/>
          <w:szCs w:val="22"/>
          <w:lang w:eastAsia="en-US"/>
        </w:rPr>
        <w:t>Contractul</w:t>
      </w:r>
      <w:r w:rsidR="00341FC6" w:rsidRPr="0002407E">
        <w:rPr>
          <w:rFonts w:ascii="Arial" w:hAnsi="Arial" w:cs="Arial"/>
          <w:sz w:val="22"/>
          <w:szCs w:val="22"/>
          <w:lang w:eastAsia="en-US"/>
        </w:rPr>
        <w:t xml:space="preserve"> de F</w:t>
      </w:r>
      <w:r w:rsidRPr="0002407E">
        <w:rPr>
          <w:rFonts w:ascii="Arial" w:hAnsi="Arial" w:cs="Arial"/>
          <w:sz w:val="22"/>
          <w:szCs w:val="22"/>
          <w:lang w:eastAsia="en-US"/>
        </w:rPr>
        <w:t>inanțare</w:t>
      </w:r>
      <w:r w:rsidR="00321232" w:rsidRPr="0002407E">
        <w:rPr>
          <w:rFonts w:ascii="Arial" w:hAnsi="Arial" w:cs="Arial"/>
          <w:sz w:val="22"/>
          <w:szCs w:val="22"/>
          <w:lang w:eastAsia="en-US"/>
        </w:rPr>
        <w:t xml:space="preserve"> poate fi modific</w:t>
      </w:r>
      <w:r w:rsidR="00C44011" w:rsidRPr="0002407E">
        <w:rPr>
          <w:rFonts w:ascii="Arial" w:hAnsi="Arial" w:cs="Arial"/>
          <w:sz w:val="22"/>
          <w:szCs w:val="22"/>
          <w:lang w:eastAsia="en-US"/>
        </w:rPr>
        <w:t>at prin notificare</w:t>
      </w:r>
      <w:r w:rsidR="00341FC6" w:rsidRPr="0002407E">
        <w:rPr>
          <w:rFonts w:ascii="Arial" w:hAnsi="Arial" w:cs="Arial"/>
          <w:sz w:val="22"/>
          <w:szCs w:val="22"/>
          <w:lang w:eastAsia="en-US"/>
        </w:rPr>
        <w:t>a adresată</w:t>
      </w:r>
      <w:r w:rsidR="00C44011" w:rsidRPr="0002407E">
        <w:rPr>
          <w:rFonts w:ascii="Arial" w:hAnsi="Arial" w:cs="Arial"/>
          <w:sz w:val="22"/>
          <w:szCs w:val="22"/>
          <w:lang w:eastAsia="en-US"/>
        </w:rPr>
        <w:t xml:space="preserve"> </w:t>
      </w:r>
      <w:r w:rsidR="00E308DE">
        <w:rPr>
          <w:rFonts w:ascii="Arial" w:hAnsi="Arial" w:cs="Arial"/>
          <w:sz w:val="22"/>
          <w:szCs w:val="22"/>
          <w:lang w:eastAsia="en-US"/>
        </w:rPr>
        <w:t xml:space="preserve"> AM</w:t>
      </w:r>
      <w:r w:rsidR="00321232" w:rsidRPr="0002407E">
        <w:rPr>
          <w:rFonts w:ascii="Arial" w:hAnsi="Arial" w:cs="Arial"/>
          <w:sz w:val="22"/>
          <w:szCs w:val="22"/>
          <w:lang w:eastAsia="en-US"/>
        </w:rPr>
        <w:t xml:space="preserve"> în următoarele situații:</w:t>
      </w:r>
    </w:p>
    <w:p w14:paraId="34702DBC" w14:textId="2679C540" w:rsidR="00321232" w:rsidRPr="0002407E" w:rsidRDefault="00321232" w:rsidP="003A036E">
      <w:pPr>
        <w:pStyle w:val="CM2"/>
        <w:numPr>
          <w:ilvl w:val="0"/>
          <w:numId w:val="28"/>
        </w:numPr>
        <w:spacing w:before="0" w:after="0"/>
        <w:ind w:left="851"/>
        <w:rPr>
          <w:rFonts w:ascii="Arial" w:hAnsi="Arial" w:cs="Arial"/>
          <w:sz w:val="22"/>
          <w:szCs w:val="22"/>
        </w:rPr>
      </w:pPr>
      <w:r w:rsidRPr="0002407E">
        <w:rPr>
          <w:rFonts w:ascii="Arial" w:hAnsi="Arial" w:cs="Arial"/>
          <w:sz w:val="22"/>
          <w:szCs w:val="22"/>
        </w:rPr>
        <w:t>modificări intervenite în bugetul estimat al proiectului, în limita a 10% între capitole bugetare</w:t>
      </w:r>
      <w:r w:rsidR="00DE4449">
        <w:rPr>
          <w:rFonts w:ascii="Arial" w:hAnsi="Arial" w:cs="Arial"/>
          <w:sz w:val="22"/>
          <w:szCs w:val="22"/>
        </w:rPr>
        <w:t>,</w:t>
      </w:r>
      <w:r w:rsidRPr="0002407E">
        <w:rPr>
          <w:rFonts w:ascii="Arial" w:hAnsi="Arial" w:cs="Arial"/>
          <w:sz w:val="22"/>
          <w:szCs w:val="22"/>
        </w:rPr>
        <w:t xml:space="preserve">  stabilit</w:t>
      </w:r>
      <w:r w:rsidR="00A85808">
        <w:rPr>
          <w:rFonts w:ascii="Arial" w:hAnsi="Arial" w:cs="Arial"/>
          <w:sz w:val="22"/>
          <w:szCs w:val="22"/>
        </w:rPr>
        <w:t>ă</w:t>
      </w:r>
      <w:r w:rsidRPr="0002407E">
        <w:rPr>
          <w:rFonts w:ascii="Arial" w:hAnsi="Arial" w:cs="Arial"/>
          <w:sz w:val="22"/>
          <w:szCs w:val="22"/>
        </w:rPr>
        <w:t xml:space="preserve"> de AM</w:t>
      </w:r>
      <w:r w:rsidR="00A85808">
        <w:rPr>
          <w:rFonts w:ascii="Arial" w:hAnsi="Arial" w:cs="Arial"/>
          <w:sz w:val="22"/>
          <w:szCs w:val="22"/>
        </w:rPr>
        <w:t xml:space="preserve">, </w:t>
      </w:r>
      <w:r w:rsidR="00475AB4">
        <w:rPr>
          <w:rFonts w:ascii="Arial" w:hAnsi="Arial" w:cs="Arial"/>
          <w:sz w:val="22"/>
          <w:szCs w:val="22"/>
        </w:rPr>
        <w:t>cu condiția încadrării în limitele maxime prevăzute în Ghidul Solicitantului, după caz</w:t>
      </w:r>
      <w:r w:rsidR="00A85808">
        <w:rPr>
          <w:rFonts w:ascii="Arial" w:hAnsi="Arial" w:cs="Arial"/>
          <w:sz w:val="22"/>
          <w:szCs w:val="22"/>
        </w:rPr>
        <w:t>,</w:t>
      </w:r>
      <w:r w:rsidRPr="0002407E">
        <w:rPr>
          <w:rFonts w:ascii="Arial" w:hAnsi="Arial" w:cs="Arial"/>
          <w:sz w:val="22"/>
          <w:szCs w:val="22"/>
        </w:rPr>
        <w:t xml:space="preserve"> prin respectarea tratamentului ega</w:t>
      </w:r>
      <w:r w:rsidR="00C44011" w:rsidRPr="0002407E">
        <w:rPr>
          <w:rFonts w:ascii="Arial" w:hAnsi="Arial" w:cs="Arial"/>
          <w:sz w:val="22"/>
          <w:szCs w:val="22"/>
        </w:rPr>
        <w:t>l, la nivelul Programului Operațional având în vedere că</w:t>
      </w:r>
      <w:r w:rsidRPr="0002407E">
        <w:rPr>
          <w:rFonts w:ascii="Arial" w:hAnsi="Arial" w:cs="Arial"/>
          <w:sz w:val="22"/>
          <w:szCs w:val="22"/>
        </w:rPr>
        <w:t xml:space="preserve"> acele capitole bugetare implicate în modificare trebuie să respec</w:t>
      </w:r>
      <w:r w:rsidR="00C44011" w:rsidRPr="0002407E">
        <w:rPr>
          <w:rFonts w:ascii="Arial" w:hAnsi="Arial" w:cs="Arial"/>
          <w:sz w:val="22"/>
          <w:szCs w:val="22"/>
        </w:rPr>
        <w:t>te limitele mai sus menț</w:t>
      </w:r>
      <w:r w:rsidR="008C38A1" w:rsidRPr="0002407E">
        <w:rPr>
          <w:rFonts w:ascii="Arial" w:hAnsi="Arial" w:cs="Arial"/>
          <w:sz w:val="22"/>
          <w:szCs w:val="22"/>
        </w:rPr>
        <w:t>ionate</w:t>
      </w:r>
      <w:r w:rsidRPr="0002407E">
        <w:rPr>
          <w:rFonts w:ascii="Arial" w:hAnsi="Arial" w:cs="Arial"/>
          <w:sz w:val="22"/>
          <w:szCs w:val="22"/>
        </w:rPr>
        <w:t>, cu justificarea motivelor care au condus la aceasta;</w:t>
      </w:r>
    </w:p>
    <w:p w14:paraId="4E9745F6" w14:textId="77777777" w:rsidR="00321232" w:rsidRPr="0002407E" w:rsidRDefault="00321232" w:rsidP="003A036E">
      <w:pPr>
        <w:pStyle w:val="Default"/>
        <w:numPr>
          <w:ilvl w:val="0"/>
          <w:numId w:val="28"/>
        </w:numPr>
        <w:spacing w:before="0" w:after="0" w:line="276" w:lineRule="auto"/>
        <w:ind w:left="851"/>
        <w:rPr>
          <w:rFonts w:ascii="Arial" w:hAnsi="Arial" w:cs="Arial"/>
          <w:color w:val="auto"/>
          <w:sz w:val="22"/>
          <w:szCs w:val="22"/>
          <w:lang w:eastAsia="en-US"/>
        </w:rPr>
      </w:pPr>
      <w:r w:rsidRPr="0002407E">
        <w:rPr>
          <w:rFonts w:ascii="Arial" w:hAnsi="Arial" w:cs="Arial"/>
          <w:color w:val="auto"/>
          <w:sz w:val="22"/>
          <w:szCs w:val="22"/>
          <w:lang w:eastAsia="en-US"/>
        </w:rPr>
        <w:t>modificări intervenite în bugetul estimat al proiectului, în cadrul aceluiași capitol bugetar, între tipurile de cheltuieli;</w:t>
      </w:r>
    </w:p>
    <w:p w14:paraId="1C63BED8" w14:textId="77777777" w:rsidR="00321232" w:rsidRPr="0002407E" w:rsidRDefault="00321232" w:rsidP="003A036E">
      <w:pPr>
        <w:pStyle w:val="Default"/>
        <w:numPr>
          <w:ilvl w:val="0"/>
          <w:numId w:val="28"/>
        </w:numPr>
        <w:spacing w:before="0" w:after="0" w:line="276" w:lineRule="auto"/>
        <w:ind w:left="851"/>
        <w:rPr>
          <w:rFonts w:ascii="Arial" w:hAnsi="Arial" w:cs="Arial"/>
          <w:color w:val="auto"/>
          <w:sz w:val="22"/>
          <w:szCs w:val="22"/>
          <w:lang w:eastAsia="en-US"/>
        </w:rPr>
      </w:pPr>
      <w:r w:rsidRPr="0002407E">
        <w:rPr>
          <w:rFonts w:ascii="Arial" w:hAnsi="Arial" w:cs="Arial"/>
          <w:color w:val="auto"/>
          <w:sz w:val="22"/>
          <w:szCs w:val="22"/>
          <w:lang w:eastAsia="en-US"/>
        </w:rPr>
        <w:t>înlocuirea sau introducerea de membri noi în echipa de implementare a Proiectului acolo unde este cazul;</w:t>
      </w:r>
    </w:p>
    <w:p w14:paraId="399D1B18" w14:textId="37AC1EA4" w:rsidR="00321232" w:rsidRPr="0002407E" w:rsidRDefault="00321232" w:rsidP="003A036E">
      <w:pPr>
        <w:pStyle w:val="Default"/>
        <w:numPr>
          <w:ilvl w:val="0"/>
          <w:numId w:val="28"/>
        </w:numPr>
        <w:spacing w:before="0" w:after="0" w:line="276" w:lineRule="auto"/>
        <w:ind w:left="851"/>
        <w:rPr>
          <w:rFonts w:ascii="Arial" w:hAnsi="Arial" w:cs="Arial"/>
          <w:color w:val="auto"/>
          <w:sz w:val="22"/>
          <w:szCs w:val="22"/>
          <w:lang w:eastAsia="en-US"/>
        </w:rPr>
      </w:pPr>
      <w:r w:rsidRPr="0002407E">
        <w:rPr>
          <w:rFonts w:ascii="Arial" w:hAnsi="Arial" w:cs="Arial"/>
          <w:color w:val="auto"/>
          <w:sz w:val="22"/>
          <w:szCs w:val="22"/>
          <w:lang w:eastAsia="en-US"/>
        </w:rPr>
        <w:t>modificarea graficului de activităţi</w:t>
      </w:r>
      <w:r w:rsidR="00341FC6" w:rsidRPr="0002407E">
        <w:rPr>
          <w:rFonts w:ascii="Arial" w:hAnsi="Arial" w:cs="Arial"/>
          <w:color w:val="auto"/>
          <w:sz w:val="22"/>
          <w:szCs w:val="22"/>
          <w:lang w:eastAsia="en-US"/>
        </w:rPr>
        <w:t xml:space="preserve"> fără să depășească</w:t>
      </w:r>
      <w:r w:rsidR="0076147C" w:rsidRPr="0002407E">
        <w:rPr>
          <w:rFonts w:ascii="Arial" w:hAnsi="Arial" w:cs="Arial"/>
          <w:color w:val="auto"/>
          <w:sz w:val="22"/>
          <w:szCs w:val="22"/>
          <w:lang w:eastAsia="en-US"/>
        </w:rPr>
        <w:t xml:space="preserve"> perioada de implem</w:t>
      </w:r>
      <w:r w:rsidR="00D667FA" w:rsidRPr="0002407E">
        <w:rPr>
          <w:rFonts w:ascii="Arial" w:hAnsi="Arial" w:cs="Arial"/>
          <w:color w:val="auto"/>
          <w:sz w:val="22"/>
          <w:szCs w:val="22"/>
          <w:lang w:eastAsia="en-US"/>
        </w:rPr>
        <w:t>en</w:t>
      </w:r>
      <w:r w:rsidR="0076147C" w:rsidRPr="0002407E">
        <w:rPr>
          <w:rFonts w:ascii="Arial" w:hAnsi="Arial" w:cs="Arial"/>
          <w:color w:val="auto"/>
          <w:sz w:val="22"/>
          <w:szCs w:val="22"/>
          <w:lang w:eastAsia="en-US"/>
        </w:rPr>
        <w:t xml:space="preserve">tare </w:t>
      </w:r>
      <w:r w:rsidR="00D667FA" w:rsidRPr="0002407E">
        <w:rPr>
          <w:rFonts w:ascii="Arial" w:hAnsi="Arial" w:cs="Arial"/>
          <w:color w:val="auto"/>
          <w:sz w:val="22"/>
          <w:szCs w:val="22"/>
          <w:lang w:eastAsia="en-US"/>
        </w:rPr>
        <w:t xml:space="preserve">a </w:t>
      </w:r>
      <w:r w:rsidR="00341FC6" w:rsidRPr="0002407E">
        <w:rPr>
          <w:rFonts w:ascii="Arial" w:hAnsi="Arial" w:cs="Arial"/>
          <w:color w:val="auto"/>
          <w:sz w:val="22"/>
          <w:szCs w:val="22"/>
          <w:lang w:eastAsia="en-US"/>
        </w:rPr>
        <w:t>P</w:t>
      </w:r>
      <w:r w:rsidR="00EE1CE1" w:rsidRPr="0002407E">
        <w:rPr>
          <w:rFonts w:ascii="Arial" w:hAnsi="Arial" w:cs="Arial"/>
          <w:color w:val="auto"/>
          <w:sz w:val="22"/>
          <w:szCs w:val="22"/>
          <w:lang w:eastAsia="en-US"/>
        </w:rPr>
        <w:t>roiectului;</w:t>
      </w:r>
    </w:p>
    <w:p w14:paraId="3BF5634A" w14:textId="6120463A" w:rsidR="00321232" w:rsidRPr="0002407E" w:rsidRDefault="00321232" w:rsidP="003A036E">
      <w:pPr>
        <w:pStyle w:val="Default"/>
        <w:numPr>
          <w:ilvl w:val="0"/>
          <w:numId w:val="28"/>
        </w:numPr>
        <w:spacing w:before="0" w:after="0" w:line="276" w:lineRule="auto"/>
        <w:ind w:left="851"/>
        <w:rPr>
          <w:rFonts w:ascii="Arial" w:hAnsi="Arial" w:cs="Arial"/>
          <w:color w:val="auto"/>
          <w:sz w:val="22"/>
          <w:szCs w:val="22"/>
          <w:lang w:eastAsia="en-US"/>
        </w:rPr>
      </w:pPr>
      <w:r w:rsidRPr="0002407E">
        <w:rPr>
          <w:rFonts w:ascii="Arial" w:hAnsi="Arial" w:cs="Arial"/>
          <w:color w:val="auto"/>
          <w:sz w:val="22"/>
          <w:szCs w:val="22"/>
          <w:lang w:eastAsia="en-US"/>
        </w:rPr>
        <w:lastRenderedPageBreak/>
        <w:t>modifica</w:t>
      </w:r>
      <w:r w:rsidR="00C44011" w:rsidRPr="0002407E">
        <w:rPr>
          <w:rFonts w:ascii="Arial" w:hAnsi="Arial" w:cs="Arial"/>
          <w:color w:val="auto"/>
          <w:sz w:val="22"/>
          <w:szCs w:val="22"/>
          <w:lang w:eastAsia="en-US"/>
        </w:rPr>
        <w:t xml:space="preserve">rea </w:t>
      </w:r>
      <w:r w:rsidR="00341FC6" w:rsidRPr="0002407E">
        <w:rPr>
          <w:rFonts w:ascii="Arial" w:hAnsi="Arial" w:cs="Arial"/>
          <w:color w:val="auto"/>
          <w:sz w:val="22"/>
          <w:szCs w:val="22"/>
          <w:lang w:eastAsia="en-US"/>
        </w:rPr>
        <w:t>Graficului de R</w:t>
      </w:r>
      <w:r w:rsidR="00C44011" w:rsidRPr="0002407E">
        <w:rPr>
          <w:rFonts w:ascii="Arial" w:hAnsi="Arial" w:cs="Arial"/>
          <w:color w:val="auto"/>
          <w:sz w:val="22"/>
          <w:szCs w:val="22"/>
          <w:lang w:eastAsia="en-US"/>
        </w:rPr>
        <w:t>ambursare a cheltuielilor eligibile</w:t>
      </w:r>
      <w:r w:rsidRPr="0002407E">
        <w:rPr>
          <w:rFonts w:ascii="Arial" w:hAnsi="Arial" w:cs="Arial"/>
          <w:color w:val="auto"/>
          <w:sz w:val="22"/>
          <w:szCs w:val="22"/>
          <w:lang w:eastAsia="en-US"/>
        </w:rPr>
        <w:t>;</w:t>
      </w:r>
    </w:p>
    <w:p w14:paraId="4FEEEBD8" w14:textId="412126DA" w:rsidR="00321232" w:rsidRPr="0002407E" w:rsidRDefault="00C44011" w:rsidP="003A036E">
      <w:pPr>
        <w:pStyle w:val="Default"/>
        <w:numPr>
          <w:ilvl w:val="0"/>
          <w:numId w:val="28"/>
        </w:numPr>
        <w:spacing w:before="0" w:after="0" w:line="276" w:lineRule="auto"/>
        <w:ind w:left="851"/>
        <w:rPr>
          <w:rFonts w:ascii="Arial" w:hAnsi="Arial" w:cs="Arial"/>
          <w:color w:val="auto"/>
          <w:sz w:val="22"/>
          <w:szCs w:val="22"/>
          <w:lang w:eastAsia="en-US"/>
        </w:rPr>
      </w:pPr>
      <w:r w:rsidRPr="0002407E">
        <w:rPr>
          <w:rFonts w:ascii="Arial" w:hAnsi="Arial" w:cs="Arial"/>
          <w:color w:val="auto"/>
          <w:sz w:val="22"/>
          <w:szCs w:val="22"/>
          <w:lang w:eastAsia="en-US"/>
        </w:rPr>
        <w:t>alte situații prevăzute în</w:t>
      </w:r>
      <w:r w:rsidR="00A13847">
        <w:rPr>
          <w:rFonts w:ascii="Arial" w:hAnsi="Arial" w:cs="Arial"/>
          <w:color w:val="auto"/>
          <w:sz w:val="22"/>
          <w:szCs w:val="22"/>
          <w:lang w:eastAsia="en-US"/>
        </w:rPr>
        <w:t xml:space="preserve"> Anexa 1-</w:t>
      </w:r>
      <w:r w:rsidRPr="0002407E">
        <w:rPr>
          <w:rFonts w:ascii="Arial" w:hAnsi="Arial" w:cs="Arial"/>
          <w:color w:val="auto"/>
          <w:sz w:val="22"/>
          <w:szCs w:val="22"/>
          <w:lang w:eastAsia="en-US"/>
        </w:rPr>
        <w:t xml:space="preserve"> Condiț</w:t>
      </w:r>
      <w:r w:rsidR="00321232" w:rsidRPr="0002407E">
        <w:rPr>
          <w:rFonts w:ascii="Arial" w:hAnsi="Arial" w:cs="Arial"/>
          <w:color w:val="auto"/>
          <w:sz w:val="22"/>
          <w:szCs w:val="22"/>
          <w:lang w:eastAsia="en-US"/>
        </w:rPr>
        <w:t>ii Specifice din prezentul Contract</w:t>
      </w:r>
      <w:r w:rsidR="00C83190">
        <w:rPr>
          <w:rFonts w:ascii="Arial" w:hAnsi="Arial" w:cs="Arial"/>
          <w:color w:val="auto"/>
          <w:sz w:val="22"/>
          <w:szCs w:val="22"/>
          <w:lang w:eastAsia="en-US"/>
        </w:rPr>
        <w:t>.</w:t>
      </w:r>
    </w:p>
    <w:p w14:paraId="1C493864" w14:textId="5E52FCD6" w:rsidR="00D667FA" w:rsidRPr="0002407E" w:rsidRDefault="00341FC6" w:rsidP="00AD4DBB">
      <w:pPr>
        <w:pStyle w:val="Default"/>
        <w:numPr>
          <w:ilvl w:val="0"/>
          <w:numId w:val="7"/>
        </w:numPr>
        <w:spacing w:before="0" w:after="0" w:line="276" w:lineRule="auto"/>
        <w:ind w:left="426"/>
        <w:rPr>
          <w:rFonts w:ascii="Arial" w:hAnsi="Arial" w:cs="Arial"/>
          <w:color w:val="auto"/>
          <w:sz w:val="22"/>
          <w:szCs w:val="22"/>
          <w:lang w:eastAsia="en-US"/>
        </w:rPr>
      </w:pPr>
      <w:r w:rsidRPr="0002407E">
        <w:rPr>
          <w:rFonts w:ascii="Arial" w:hAnsi="Arial" w:cs="Arial"/>
          <w:color w:val="auto"/>
          <w:sz w:val="22"/>
          <w:szCs w:val="22"/>
          <w:lang w:eastAsia="en-US"/>
        </w:rPr>
        <w:t>Notificarea va intra î</w:t>
      </w:r>
      <w:r w:rsidR="00D667FA" w:rsidRPr="0002407E">
        <w:rPr>
          <w:rFonts w:ascii="Arial" w:hAnsi="Arial" w:cs="Arial"/>
          <w:color w:val="auto"/>
          <w:sz w:val="22"/>
          <w:szCs w:val="22"/>
          <w:lang w:eastAsia="en-US"/>
        </w:rPr>
        <w:t xml:space="preserve">n vigoare și va produce efecte </w:t>
      </w:r>
      <w:r w:rsidR="002A1765">
        <w:rPr>
          <w:rFonts w:ascii="Arial" w:hAnsi="Arial" w:cs="Arial"/>
          <w:color w:val="auto"/>
          <w:sz w:val="22"/>
          <w:szCs w:val="22"/>
          <w:lang w:eastAsia="en-US"/>
        </w:rPr>
        <w:t>juridice din a 11-a</w:t>
      </w:r>
      <w:r w:rsidR="00D667FA" w:rsidRPr="0002407E">
        <w:rPr>
          <w:rFonts w:ascii="Arial" w:hAnsi="Arial" w:cs="Arial"/>
          <w:color w:val="auto"/>
          <w:sz w:val="22"/>
          <w:szCs w:val="22"/>
          <w:lang w:eastAsia="en-US"/>
        </w:rPr>
        <w:t xml:space="preserve"> zi de la data înregistrării la AM, d</w:t>
      </w:r>
      <w:r w:rsidRPr="0002407E">
        <w:rPr>
          <w:rFonts w:ascii="Arial" w:hAnsi="Arial" w:cs="Arial"/>
          <w:color w:val="auto"/>
          <w:sz w:val="22"/>
          <w:szCs w:val="22"/>
          <w:lang w:eastAsia="en-US"/>
        </w:rPr>
        <w:t>acă nu se solicită clarificări B</w:t>
      </w:r>
      <w:r w:rsidR="00D667FA" w:rsidRPr="0002407E">
        <w:rPr>
          <w:rFonts w:ascii="Arial" w:hAnsi="Arial" w:cs="Arial"/>
          <w:color w:val="auto"/>
          <w:sz w:val="22"/>
          <w:szCs w:val="22"/>
          <w:lang w:eastAsia="en-US"/>
        </w:rPr>
        <w:t>eneficiarului, sau dacă propunerea de modificare</w:t>
      </w:r>
      <w:r w:rsidRPr="0002407E">
        <w:rPr>
          <w:rFonts w:ascii="Arial" w:hAnsi="Arial" w:cs="Arial"/>
          <w:color w:val="auto"/>
          <w:sz w:val="22"/>
          <w:szCs w:val="22"/>
          <w:lang w:eastAsia="en-US"/>
        </w:rPr>
        <w:t xml:space="preserve"> a C</w:t>
      </w:r>
      <w:r w:rsidR="00D667FA" w:rsidRPr="0002407E">
        <w:rPr>
          <w:rFonts w:ascii="Arial" w:hAnsi="Arial" w:cs="Arial"/>
          <w:color w:val="auto"/>
          <w:sz w:val="22"/>
          <w:szCs w:val="22"/>
          <w:lang w:eastAsia="en-US"/>
        </w:rPr>
        <w:t>ontractului nu este respinsă de AM.</w:t>
      </w:r>
    </w:p>
    <w:p w14:paraId="07D1F1D8" w14:textId="5B575270" w:rsidR="00344118" w:rsidRPr="0002407E" w:rsidRDefault="00344118" w:rsidP="00AD4DBB">
      <w:pPr>
        <w:pStyle w:val="Default"/>
        <w:numPr>
          <w:ilvl w:val="0"/>
          <w:numId w:val="7"/>
        </w:numPr>
        <w:spacing w:before="0" w:after="0" w:line="276" w:lineRule="auto"/>
        <w:ind w:left="426"/>
        <w:rPr>
          <w:rFonts w:ascii="Arial" w:hAnsi="Arial" w:cs="Arial"/>
          <w:sz w:val="22"/>
          <w:szCs w:val="22"/>
        </w:rPr>
      </w:pPr>
      <w:r w:rsidRPr="0002407E">
        <w:rPr>
          <w:rFonts w:ascii="Arial" w:hAnsi="Arial" w:cs="Arial"/>
          <w:color w:val="auto"/>
          <w:sz w:val="22"/>
          <w:szCs w:val="22"/>
          <w:lang w:eastAsia="en-US"/>
        </w:rPr>
        <w:t>Con</w:t>
      </w:r>
      <w:r w:rsidR="00341FC6" w:rsidRPr="0002407E">
        <w:rPr>
          <w:rFonts w:ascii="Arial" w:hAnsi="Arial" w:cs="Arial"/>
          <w:color w:val="auto"/>
          <w:sz w:val="22"/>
          <w:szCs w:val="22"/>
          <w:lang w:eastAsia="en-US"/>
        </w:rPr>
        <w:t>tractul poate fi suspendat de către părț</w:t>
      </w:r>
      <w:r w:rsidRPr="0002407E">
        <w:rPr>
          <w:rFonts w:ascii="Arial" w:hAnsi="Arial" w:cs="Arial"/>
          <w:color w:val="auto"/>
          <w:sz w:val="22"/>
          <w:szCs w:val="22"/>
          <w:lang w:eastAsia="en-US"/>
        </w:rPr>
        <w:t>i</w:t>
      </w:r>
      <w:r w:rsidR="00341FC6" w:rsidRPr="0002407E">
        <w:rPr>
          <w:rFonts w:ascii="Arial" w:hAnsi="Arial" w:cs="Arial"/>
          <w:color w:val="auto"/>
          <w:sz w:val="22"/>
          <w:szCs w:val="22"/>
          <w:lang w:eastAsia="en-US"/>
        </w:rPr>
        <w:t>, prin comunicarea unei notificări î</w:t>
      </w:r>
      <w:r w:rsidR="002A1765">
        <w:rPr>
          <w:rFonts w:ascii="Arial" w:hAnsi="Arial" w:cs="Arial"/>
          <w:color w:val="auto"/>
          <w:sz w:val="22"/>
          <w:szCs w:val="22"/>
          <w:lang w:eastAsia="en-US"/>
        </w:rPr>
        <w:t>n termen de 5</w:t>
      </w:r>
      <w:r w:rsidR="00341FC6" w:rsidRPr="0002407E">
        <w:rPr>
          <w:rFonts w:ascii="Arial" w:hAnsi="Arial" w:cs="Arial"/>
          <w:color w:val="auto"/>
          <w:sz w:val="22"/>
          <w:szCs w:val="22"/>
          <w:lang w:eastAsia="en-US"/>
        </w:rPr>
        <w:t xml:space="preserve"> </w:t>
      </w:r>
      <w:r w:rsidRPr="0002407E">
        <w:rPr>
          <w:rFonts w:ascii="Arial" w:hAnsi="Arial" w:cs="Arial"/>
          <w:color w:val="auto"/>
          <w:sz w:val="22"/>
          <w:szCs w:val="22"/>
          <w:lang w:eastAsia="en-US"/>
        </w:rPr>
        <w:t xml:space="preserve">zile de la  intervenirea </w:t>
      </w:r>
      <w:r w:rsidR="00341FC6" w:rsidRPr="0002407E">
        <w:rPr>
          <w:rFonts w:ascii="Arial" w:hAnsi="Arial" w:cs="Arial"/>
          <w:color w:val="auto"/>
          <w:sz w:val="22"/>
          <w:szCs w:val="22"/>
          <w:lang w:eastAsia="en-US"/>
        </w:rPr>
        <w:t>situației, după cum urmează</w:t>
      </w:r>
      <w:r w:rsidRPr="0002407E">
        <w:rPr>
          <w:rFonts w:ascii="Arial" w:hAnsi="Arial" w:cs="Arial"/>
          <w:color w:val="auto"/>
          <w:sz w:val="22"/>
          <w:szCs w:val="22"/>
          <w:lang w:eastAsia="en-US"/>
        </w:rPr>
        <w:t>:</w:t>
      </w:r>
    </w:p>
    <w:p w14:paraId="308EC92B" w14:textId="4A04FCD4" w:rsidR="00344118" w:rsidRPr="0002407E" w:rsidRDefault="00341FC6" w:rsidP="003A036E">
      <w:pPr>
        <w:pStyle w:val="Default"/>
        <w:numPr>
          <w:ilvl w:val="0"/>
          <w:numId w:val="29"/>
        </w:numPr>
        <w:spacing w:before="0" w:after="0" w:line="276" w:lineRule="auto"/>
        <w:ind w:left="851"/>
        <w:rPr>
          <w:rFonts w:ascii="Arial" w:hAnsi="Arial" w:cs="Arial"/>
          <w:color w:val="auto"/>
          <w:sz w:val="22"/>
          <w:szCs w:val="22"/>
          <w:lang w:eastAsia="en-US"/>
        </w:rPr>
      </w:pPr>
      <w:r w:rsidRPr="0002407E">
        <w:rPr>
          <w:rFonts w:ascii="Arial" w:hAnsi="Arial" w:cs="Arial"/>
          <w:color w:val="auto"/>
          <w:sz w:val="22"/>
          <w:szCs w:val="22"/>
          <w:lang w:eastAsia="en-US"/>
        </w:rPr>
        <w:t>De că</w:t>
      </w:r>
      <w:r w:rsidR="00344118" w:rsidRPr="0002407E">
        <w:rPr>
          <w:rFonts w:ascii="Arial" w:hAnsi="Arial" w:cs="Arial"/>
          <w:color w:val="auto"/>
          <w:sz w:val="22"/>
          <w:szCs w:val="22"/>
          <w:lang w:eastAsia="en-US"/>
        </w:rPr>
        <w:t xml:space="preserve">tre AM, </w:t>
      </w:r>
      <w:r w:rsidRPr="0002407E">
        <w:rPr>
          <w:rFonts w:ascii="Arial" w:hAnsi="Arial" w:cs="Arial"/>
          <w:color w:val="auto"/>
          <w:sz w:val="22"/>
          <w:szCs w:val="22"/>
          <w:lang w:eastAsia="en-US"/>
        </w:rPr>
        <w:t>la solicitarea Beneficiarului, în  cazul insuficienț</w:t>
      </w:r>
      <w:r w:rsidR="00344118" w:rsidRPr="0002407E">
        <w:rPr>
          <w:rFonts w:ascii="Arial" w:hAnsi="Arial" w:cs="Arial"/>
          <w:color w:val="auto"/>
          <w:sz w:val="22"/>
          <w:szCs w:val="22"/>
          <w:lang w:eastAsia="en-US"/>
        </w:rPr>
        <w:t xml:space="preserve">ei fondurilor </w:t>
      </w:r>
      <w:r w:rsidR="00E308DE">
        <w:rPr>
          <w:rFonts w:ascii="Arial" w:hAnsi="Arial" w:cs="Arial"/>
          <w:color w:val="auto"/>
          <w:sz w:val="22"/>
          <w:szCs w:val="22"/>
          <w:lang w:eastAsia="en-US"/>
        </w:rPr>
        <w:t>,</w:t>
      </w:r>
    </w:p>
    <w:p w14:paraId="27A1ADA1" w14:textId="2890DF19" w:rsidR="00344118" w:rsidRPr="0002407E" w:rsidRDefault="00341FC6" w:rsidP="003A036E">
      <w:pPr>
        <w:pStyle w:val="Default"/>
        <w:numPr>
          <w:ilvl w:val="0"/>
          <w:numId w:val="29"/>
        </w:numPr>
        <w:spacing w:before="0" w:after="0" w:line="276" w:lineRule="auto"/>
        <w:ind w:left="851"/>
        <w:rPr>
          <w:rFonts w:ascii="Arial" w:hAnsi="Arial" w:cs="Arial"/>
          <w:color w:val="auto"/>
          <w:sz w:val="22"/>
          <w:szCs w:val="22"/>
          <w:lang w:eastAsia="en-US"/>
        </w:rPr>
      </w:pPr>
      <w:r w:rsidRPr="0002407E">
        <w:rPr>
          <w:rFonts w:ascii="Arial" w:hAnsi="Arial" w:cs="Arial"/>
          <w:color w:val="auto"/>
          <w:sz w:val="22"/>
          <w:szCs w:val="22"/>
          <w:lang w:eastAsia="en-US"/>
        </w:rPr>
        <w:t>De către AM</w:t>
      </w:r>
      <w:r w:rsidR="002E682D">
        <w:rPr>
          <w:rFonts w:ascii="Arial" w:hAnsi="Arial" w:cs="Arial"/>
          <w:color w:val="auto"/>
          <w:sz w:val="22"/>
          <w:szCs w:val="22"/>
          <w:lang w:eastAsia="en-US"/>
        </w:rPr>
        <w:t>,</w:t>
      </w:r>
      <w:r w:rsidRPr="0002407E">
        <w:rPr>
          <w:rFonts w:ascii="Arial" w:hAnsi="Arial" w:cs="Arial"/>
          <w:color w:val="auto"/>
          <w:sz w:val="22"/>
          <w:szCs w:val="22"/>
          <w:lang w:eastAsia="en-US"/>
        </w:rPr>
        <w:t xml:space="preserve"> în cazul incidenț</w:t>
      </w:r>
      <w:r w:rsidR="002A1765">
        <w:rPr>
          <w:rFonts w:ascii="Arial" w:hAnsi="Arial" w:cs="Arial"/>
          <w:color w:val="auto"/>
          <w:sz w:val="22"/>
          <w:szCs w:val="22"/>
          <w:lang w:eastAsia="en-US"/>
        </w:rPr>
        <w:t>ei articolului 8</w:t>
      </w:r>
      <w:r w:rsidRPr="0002407E">
        <w:rPr>
          <w:rFonts w:ascii="Arial" w:hAnsi="Arial" w:cs="Arial"/>
          <w:color w:val="auto"/>
          <w:sz w:val="22"/>
          <w:szCs w:val="22"/>
          <w:lang w:eastAsia="en-US"/>
        </w:rPr>
        <w:t xml:space="preserve"> </w:t>
      </w:r>
      <w:r w:rsidR="00344118" w:rsidRPr="0002407E">
        <w:rPr>
          <w:rFonts w:ascii="Arial" w:hAnsi="Arial" w:cs="Arial"/>
          <w:color w:val="auto"/>
          <w:sz w:val="22"/>
          <w:szCs w:val="22"/>
          <w:lang w:eastAsia="en-US"/>
        </w:rPr>
        <w:t>din</w:t>
      </w:r>
      <w:r w:rsidR="0033712C" w:rsidRPr="0002407E">
        <w:rPr>
          <w:rFonts w:ascii="Arial" w:hAnsi="Arial" w:cs="Arial"/>
          <w:color w:val="auto"/>
          <w:sz w:val="22"/>
          <w:szCs w:val="22"/>
          <w:lang w:eastAsia="en-US"/>
        </w:rPr>
        <w:t xml:space="preserve"> O</w:t>
      </w:r>
      <w:r w:rsidR="00DA4911">
        <w:rPr>
          <w:rFonts w:ascii="Arial" w:hAnsi="Arial" w:cs="Arial"/>
          <w:color w:val="auto"/>
          <w:sz w:val="22"/>
          <w:szCs w:val="22"/>
          <w:lang w:eastAsia="en-US"/>
        </w:rPr>
        <w:t>.</w:t>
      </w:r>
      <w:r w:rsidR="0033712C" w:rsidRPr="0002407E">
        <w:rPr>
          <w:rFonts w:ascii="Arial" w:hAnsi="Arial" w:cs="Arial"/>
          <w:color w:val="auto"/>
          <w:sz w:val="22"/>
          <w:szCs w:val="22"/>
          <w:lang w:eastAsia="en-US"/>
        </w:rPr>
        <w:t>U</w:t>
      </w:r>
      <w:r w:rsidR="00DA4911">
        <w:rPr>
          <w:rFonts w:ascii="Arial" w:hAnsi="Arial" w:cs="Arial"/>
          <w:color w:val="auto"/>
          <w:sz w:val="22"/>
          <w:szCs w:val="22"/>
          <w:lang w:eastAsia="en-US"/>
        </w:rPr>
        <w:t>.</w:t>
      </w:r>
      <w:r w:rsidR="0033712C" w:rsidRPr="0002407E">
        <w:rPr>
          <w:rFonts w:ascii="Arial" w:hAnsi="Arial" w:cs="Arial"/>
          <w:color w:val="auto"/>
          <w:sz w:val="22"/>
          <w:szCs w:val="22"/>
          <w:lang w:eastAsia="en-US"/>
        </w:rPr>
        <w:t>G</w:t>
      </w:r>
      <w:r w:rsidR="00DA4911">
        <w:rPr>
          <w:rFonts w:ascii="Arial" w:hAnsi="Arial" w:cs="Arial"/>
          <w:color w:val="auto"/>
          <w:sz w:val="22"/>
          <w:szCs w:val="22"/>
          <w:lang w:eastAsia="en-US"/>
        </w:rPr>
        <w:t>.</w:t>
      </w:r>
      <w:r w:rsidR="00344118" w:rsidRPr="0002407E">
        <w:rPr>
          <w:rFonts w:ascii="Arial" w:hAnsi="Arial" w:cs="Arial"/>
          <w:color w:val="auto"/>
          <w:sz w:val="22"/>
          <w:szCs w:val="22"/>
          <w:lang w:eastAsia="en-US"/>
        </w:rPr>
        <w:t xml:space="preserve"> 66</w:t>
      </w:r>
      <w:r w:rsidR="0033712C" w:rsidRPr="0002407E">
        <w:rPr>
          <w:rFonts w:ascii="Arial" w:hAnsi="Arial" w:cs="Arial"/>
          <w:color w:val="auto"/>
          <w:sz w:val="22"/>
          <w:szCs w:val="22"/>
          <w:lang w:eastAsia="en-US"/>
        </w:rPr>
        <w:t>/2011</w:t>
      </w:r>
      <w:r w:rsidR="00E308DE">
        <w:rPr>
          <w:rFonts w:ascii="Arial" w:hAnsi="Arial" w:cs="Arial"/>
          <w:color w:val="auto"/>
          <w:sz w:val="22"/>
          <w:szCs w:val="22"/>
          <w:lang w:eastAsia="en-US"/>
        </w:rPr>
        <w:t>,</w:t>
      </w:r>
    </w:p>
    <w:p w14:paraId="55999FA1" w14:textId="2FDC531C" w:rsidR="00344118" w:rsidRPr="0002407E" w:rsidRDefault="00341FC6" w:rsidP="003A036E">
      <w:pPr>
        <w:pStyle w:val="Default"/>
        <w:numPr>
          <w:ilvl w:val="0"/>
          <w:numId w:val="29"/>
        </w:numPr>
        <w:spacing w:before="0" w:after="0" w:line="276" w:lineRule="auto"/>
        <w:ind w:left="851"/>
        <w:rPr>
          <w:rFonts w:ascii="Arial" w:hAnsi="Arial" w:cs="Arial"/>
          <w:color w:val="auto"/>
          <w:sz w:val="22"/>
          <w:szCs w:val="22"/>
          <w:lang w:eastAsia="en-US"/>
        </w:rPr>
      </w:pPr>
      <w:r w:rsidRPr="0002407E">
        <w:rPr>
          <w:rFonts w:ascii="Arial" w:hAnsi="Arial" w:cs="Arial"/>
          <w:color w:val="auto"/>
          <w:sz w:val="22"/>
          <w:szCs w:val="22"/>
          <w:lang w:eastAsia="en-US"/>
        </w:rPr>
        <w:t>De că</w:t>
      </w:r>
      <w:r w:rsidR="00344118" w:rsidRPr="0002407E">
        <w:rPr>
          <w:rFonts w:ascii="Arial" w:hAnsi="Arial" w:cs="Arial"/>
          <w:color w:val="auto"/>
          <w:sz w:val="22"/>
          <w:szCs w:val="22"/>
          <w:lang w:eastAsia="en-US"/>
        </w:rPr>
        <w:t xml:space="preserve">tre </w:t>
      </w:r>
      <w:r w:rsidR="00737024" w:rsidRPr="0002407E">
        <w:rPr>
          <w:rFonts w:ascii="Arial" w:hAnsi="Arial" w:cs="Arial"/>
          <w:color w:val="auto"/>
          <w:sz w:val="22"/>
          <w:szCs w:val="22"/>
          <w:lang w:eastAsia="en-US"/>
        </w:rPr>
        <w:t>AM/</w:t>
      </w:r>
      <w:r w:rsidRPr="0002407E">
        <w:rPr>
          <w:rFonts w:ascii="Arial" w:hAnsi="Arial" w:cs="Arial"/>
          <w:color w:val="auto"/>
          <w:sz w:val="22"/>
          <w:szCs w:val="22"/>
          <w:lang w:eastAsia="en-US"/>
        </w:rPr>
        <w:t>Beneficiar în caz de forță majoră</w:t>
      </w:r>
      <w:r w:rsidR="00DA4911">
        <w:rPr>
          <w:rFonts w:ascii="Arial" w:hAnsi="Arial" w:cs="Arial"/>
          <w:color w:val="auto"/>
          <w:sz w:val="22"/>
          <w:szCs w:val="22"/>
          <w:lang w:eastAsia="en-US"/>
        </w:rPr>
        <w:t>.</w:t>
      </w:r>
    </w:p>
    <w:p w14:paraId="1F536416" w14:textId="77777777" w:rsidR="00E308DE" w:rsidRDefault="00E308DE" w:rsidP="00C44011">
      <w:pPr>
        <w:pStyle w:val="Heading2"/>
        <w:spacing w:before="120"/>
        <w:rPr>
          <w:rFonts w:ascii="Arial" w:hAnsi="Arial" w:cs="Arial"/>
          <w:sz w:val="22"/>
          <w:szCs w:val="22"/>
          <w:lang w:val="ro-RO"/>
        </w:rPr>
      </w:pPr>
      <w:bookmarkStart w:id="23" w:name="_Toc424285806"/>
    </w:p>
    <w:p w14:paraId="5D33611A" w14:textId="77777777" w:rsidR="00E308DE" w:rsidRPr="00E308DE" w:rsidRDefault="00E308DE" w:rsidP="00E308DE"/>
    <w:p w14:paraId="570041CE" w14:textId="6F3EB91B" w:rsidR="00321232" w:rsidRPr="0002407E" w:rsidRDefault="002A1765" w:rsidP="00C44011">
      <w:pPr>
        <w:pStyle w:val="Heading2"/>
        <w:spacing w:before="120"/>
        <w:rPr>
          <w:rFonts w:ascii="Arial" w:hAnsi="Arial" w:cs="Arial"/>
          <w:sz w:val="22"/>
          <w:szCs w:val="22"/>
          <w:lang w:val="ro-RO"/>
        </w:rPr>
      </w:pPr>
      <w:r>
        <w:rPr>
          <w:rFonts w:ascii="Arial" w:hAnsi="Arial" w:cs="Arial"/>
          <w:sz w:val="22"/>
          <w:szCs w:val="22"/>
          <w:lang w:val="ro-RO"/>
        </w:rPr>
        <w:t>Articolul 11</w:t>
      </w:r>
      <w:r w:rsidR="00321232" w:rsidRPr="0002407E">
        <w:rPr>
          <w:rFonts w:ascii="Arial" w:hAnsi="Arial" w:cs="Arial"/>
          <w:sz w:val="22"/>
          <w:szCs w:val="22"/>
          <w:lang w:val="ro-RO"/>
        </w:rPr>
        <w:t xml:space="preserve"> – </w:t>
      </w:r>
      <w:r w:rsidR="00CC4A64" w:rsidRPr="0002407E">
        <w:rPr>
          <w:rFonts w:ascii="Arial" w:hAnsi="Arial" w:cs="Arial"/>
          <w:sz w:val="22"/>
          <w:szCs w:val="22"/>
          <w:lang w:val="ro-RO"/>
        </w:rPr>
        <w:t>Conflictul de interese</w:t>
      </w:r>
      <w:bookmarkEnd w:id="23"/>
    </w:p>
    <w:p w14:paraId="3FE96D5A" w14:textId="77777777" w:rsidR="00321232" w:rsidRPr="0002407E" w:rsidRDefault="00321232" w:rsidP="00321232">
      <w:pPr>
        <w:rPr>
          <w:rFonts w:ascii="Arial" w:hAnsi="Arial" w:cs="Arial"/>
          <w:sz w:val="22"/>
          <w:szCs w:val="22"/>
        </w:rPr>
      </w:pPr>
    </w:p>
    <w:p w14:paraId="7914F6A6" w14:textId="494A327B" w:rsidR="00321232" w:rsidRPr="0002407E" w:rsidRDefault="00321232" w:rsidP="00AD4DBB">
      <w:pPr>
        <w:pStyle w:val="Default"/>
        <w:numPr>
          <w:ilvl w:val="0"/>
          <w:numId w:val="10"/>
        </w:numPr>
        <w:spacing w:before="0" w:after="0" w:line="276" w:lineRule="auto"/>
        <w:ind w:left="426" w:hanging="426"/>
        <w:rPr>
          <w:rFonts w:ascii="Arial" w:hAnsi="Arial" w:cs="Arial"/>
          <w:color w:val="auto"/>
          <w:sz w:val="22"/>
          <w:szCs w:val="22"/>
          <w:lang w:eastAsia="en-US"/>
        </w:rPr>
      </w:pPr>
      <w:bookmarkStart w:id="24" w:name="_Toc88562571"/>
      <w:r w:rsidRPr="0002407E">
        <w:rPr>
          <w:rFonts w:ascii="Arial" w:hAnsi="Arial" w:cs="Arial"/>
          <w:color w:val="auto"/>
          <w:sz w:val="22"/>
          <w:szCs w:val="22"/>
          <w:lang w:eastAsia="en-US"/>
        </w:rPr>
        <w:t>Părțile se obligă să ia toate măsurile pentru respectarea regulilor pentru evitarea conflictului de interese, conform capitolului 2, secțiunea 2 din O</w:t>
      </w:r>
      <w:r w:rsidR="003330BC">
        <w:rPr>
          <w:rFonts w:ascii="Arial" w:hAnsi="Arial" w:cs="Arial"/>
          <w:color w:val="auto"/>
          <w:sz w:val="22"/>
          <w:szCs w:val="22"/>
          <w:lang w:eastAsia="en-US"/>
        </w:rPr>
        <w:t>.</w:t>
      </w:r>
      <w:r w:rsidRPr="0002407E">
        <w:rPr>
          <w:rFonts w:ascii="Arial" w:hAnsi="Arial" w:cs="Arial"/>
          <w:color w:val="auto"/>
          <w:sz w:val="22"/>
          <w:szCs w:val="22"/>
          <w:lang w:eastAsia="en-US"/>
        </w:rPr>
        <w:t>U</w:t>
      </w:r>
      <w:r w:rsidR="003330BC">
        <w:rPr>
          <w:rFonts w:ascii="Arial" w:hAnsi="Arial" w:cs="Arial"/>
          <w:color w:val="auto"/>
          <w:sz w:val="22"/>
          <w:szCs w:val="22"/>
          <w:lang w:eastAsia="en-US"/>
        </w:rPr>
        <w:t>.</w:t>
      </w:r>
      <w:r w:rsidRPr="0002407E">
        <w:rPr>
          <w:rFonts w:ascii="Arial" w:hAnsi="Arial" w:cs="Arial"/>
          <w:color w:val="auto"/>
          <w:sz w:val="22"/>
          <w:szCs w:val="22"/>
          <w:lang w:eastAsia="en-US"/>
        </w:rPr>
        <w:t>G</w:t>
      </w:r>
      <w:r w:rsidR="003330BC">
        <w:rPr>
          <w:rFonts w:ascii="Arial" w:hAnsi="Arial" w:cs="Arial"/>
          <w:color w:val="auto"/>
          <w:sz w:val="22"/>
          <w:szCs w:val="22"/>
          <w:lang w:eastAsia="en-US"/>
        </w:rPr>
        <w:t>.</w:t>
      </w:r>
      <w:r w:rsidRPr="0002407E">
        <w:rPr>
          <w:rFonts w:ascii="Arial" w:hAnsi="Arial" w:cs="Arial"/>
          <w:color w:val="auto"/>
          <w:sz w:val="22"/>
          <w:szCs w:val="22"/>
          <w:lang w:eastAsia="en-US"/>
        </w:rPr>
        <w:t xml:space="preserve"> nr. 66/2011</w:t>
      </w:r>
      <w:r w:rsidR="00A33EAD" w:rsidRPr="0002407E">
        <w:rPr>
          <w:rFonts w:ascii="Arial" w:hAnsi="Arial" w:cs="Arial"/>
          <w:color w:val="auto"/>
          <w:sz w:val="22"/>
          <w:szCs w:val="22"/>
          <w:lang w:eastAsia="en-US"/>
        </w:rPr>
        <w:t>.</w:t>
      </w:r>
    </w:p>
    <w:p w14:paraId="34474028" w14:textId="7DEAB31D" w:rsidR="00321232" w:rsidRPr="0002407E" w:rsidRDefault="00321232" w:rsidP="00AD4DBB">
      <w:pPr>
        <w:pStyle w:val="Default"/>
        <w:numPr>
          <w:ilvl w:val="0"/>
          <w:numId w:val="10"/>
        </w:numPr>
        <w:spacing w:before="0" w:after="0" w:line="276" w:lineRule="auto"/>
        <w:ind w:left="426" w:hanging="426"/>
        <w:rPr>
          <w:rFonts w:ascii="Arial" w:hAnsi="Arial" w:cs="Arial"/>
          <w:color w:val="auto"/>
          <w:sz w:val="22"/>
          <w:szCs w:val="22"/>
          <w:lang w:eastAsia="en-US"/>
        </w:rPr>
      </w:pPr>
      <w:r w:rsidRPr="0002407E">
        <w:rPr>
          <w:rFonts w:ascii="Arial" w:hAnsi="Arial" w:cs="Arial"/>
          <w:color w:val="auto"/>
          <w:sz w:val="22"/>
          <w:szCs w:val="22"/>
          <w:lang w:eastAsia="en-US"/>
        </w:rPr>
        <w:t>Părțile din categoria subiecților de drept public au obligația de a urmări respectarea prevederilor Legii nr. 161/2003, în materia conflictului de interese;</w:t>
      </w:r>
    </w:p>
    <w:p w14:paraId="2C751021" w14:textId="2C2214C8" w:rsidR="00321232" w:rsidRPr="0002407E" w:rsidRDefault="00321232" w:rsidP="00AD4DBB">
      <w:pPr>
        <w:pStyle w:val="Default"/>
        <w:numPr>
          <w:ilvl w:val="0"/>
          <w:numId w:val="10"/>
        </w:numPr>
        <w:spacing w:before="0" w:after="0" w:line="276" w:lineRule="auto"/>
        <w:ind w:left="426" w:hanging="426"/>
        <w:rPr>
          <w:rFonts w:ascii="Arial" w:hAnsi="Arial" w:cs="Arial"/>
          <w:color w:val="auto"/>
          <w:sz w:val="22"/>
          <w:szCs w:val="22"/>
          <w:lang w:eastAsia="en-US"/>
        </w:rPr>
      </w:pPr>
      <w:r w:rsidRPr="0002407E">
        <w:rPr>
          <w:rFonts w:ascii="Arial" w:hAnsi="Arial" w:cs="Arial"/>
          <w:color w:val="auto"/>
          <w:sz w:val="22"/>
          <w:szCs w:val="22"/>
          <w:lang w:eastAsia="en-US"/>
        </w:rPr>
        <w:t xml:space="preserve">Beneficiarii care au calitatea de autoritate contractantă au obligația de a respecta aplicarea prevederilor referitoare la conflictele de interese </w:t>
      </w:r>
      <w:r w:rsidR="00C83190">
        <w:rPr>
          <w:rFonts w:ascii="Arial" w:hAnsi="Arial" w:cs="Arial"/>
          <w:color w:val="auto"/>
          <w:sz w:val="22"/>
          <w:szCs w:val="22"/>
          <w:lang w:eastAsia="en-US"/>
        </w:rPr>
        <w:t>prevăzute de legislația în materia achizițiilor publice</w:t>
      </w:r>
      <w:r w:rsidRPr="0002407E">
        <w:rPr>
          <w:rFonts w:ascii="Arial" w:hAnsi="Arial" w:cs="Arial"/>
          <w:color w:val="auto"/>
          <w:sz w:val="22"/>
          <w:szCs w:val="22"/>
          <w:lang w:eastAsia="en-US"/>
        </w:rPr>
        <w:t>.</w:t>
      </w:r>
    </w:p>
    <w:p w14:paraId="40A60270" w14:textId="77777777" w:rsidR="008E394B" w:rsidRPr="0002407E" w:rsidRDefault="008E394B" w:rsidP="00835E91">
      <w:pPr>
        <w:pStyle w:val="Default"/>
        <w:spacing w:before="0" w:after="0" w:line="276" w:lineRule="auto"/>
        <w:rPr>
          <w:rFonts w:ascii="Arial" w:hAnsi="Arial" w:cs="Arial"/>
          <w:color w:val="auto"/>
          <w:sz w:val="22"/>
          <w:szCs w:val="22"/>
          <w:lang w:eastAsia="en-US"/>
        </w:rPr>
      </w:pPr>
    </w:p>
    <w:p w14:paraId="5862527D" w14:textId="515921DE" w:rsidR="00321232" w:rsidRPr="0002407E" w:rsidRDefault="002A1765" w:rsidP="00321232">
      <w:pPr>
        <w:pStyle w:val="Heading2"/>
        <w:rPr>
          <w:rFonts w:ascii="Arial" w:hAnsi="Arial" w:cs="Arial"/>
          <w:sz w:val="22"/>
          <w:szCs w:val="22"/>
          <w:lang w:val="ro-RO"/>
        </w:rPr>
      </w:pPr>
      <w:bookmarkStart w:id="25" w:name="_Toc424285807"/>
      <w:r>
        <w:rPr>
          <w:rFonts w:ascii="Arial" w:hAnsi="Arial" w:cs="Arial"/>
          <w:sz w:val="22"/>
          <w:szCs w:val="22"/>
          <w:lang w:val="ro-RO"/>
        </w:rPr>
        <w:t>Articolul 12</w:t>
      </w:r>
      <w:r w:rsidR="00F66FF8" w:rsidRPr="0002407E">
        <w:rPr>
          <w:rFonts w:ascii="Arial" w:hAnsi="Arial" w:cs="Arial"/>
          <w:sz w:val="22"/>
          <w:szCs w:val="22"/>
          <w:lang w:val="ro-RO"/>
        </w:rPr>
        <w:t xml:space="preserve"> – </w:t>
      </w:r>
      <w:r w:rsidR="00CC4A64" w:rsidRPr="0002407E">
        <w:rPr>
          <w:rFonts w:ascii="Arial" w:hAnsi="Arial" w:cs="Arial"/>
          <w:sz w:val="22"/>
          <w:szCs w:val="22"/>
          <w:lang w:val="ro-RO"/>
        </w:rPr>
        <w:t xml:space="preserve">Nereguli </w:t>
      </w:r>
      <w:bookmarkEnd w:id="25"/>
    </w:p>
    <w:p w14:paraId="4F037727" w14:textId="77777777" w:rsidR="00F66FF8" w:rsidRPr="0002407E" w:rsidRDefault="00F66FF8" w:rsidP="00F66FF8"/>
    <w:p w14:paraId="52FEE2AB" w14:textId="0962DC80" w:rsidR="00321232" w:rsidRPr="00153637" w:rsidRDefault="00321232" w:rsidP="00AD4DBB">
      <w:pPr>
        <w:pStyle w:val="BodyText"/>
        <w:numPr>
          <w:ilvl w:val="0"/>
          <w:numId w:val="11"/>
        </w:numPr>
        <w:suppressAutoHyphens/>
        <w:spacing w:line="276" w:lineRule="auto"/>
        <w:ind w:left="426" w:hanging="425"/>
        <w:contextualSpacing/>
        <w:rPr>
          <w:rFonts w:ascii="Arial" w:hAnsi="Arial" w:cs="Arial"/>
          <w:szCs w:val="22"/>
        </w:rPr>
      </w:pPr>
      <w:r w:rsidRPr="00E308DE">
        <w:rPr>
          <w:rFonts w:ascii="Arial" w:hAnsi="Arial" w:cs="Arial"/>
          <w:szCs w:val="22"/>
        </w:rPr>
        <w:t>Părțile</w:t>
      </w:r>
      <w:r w:rsidRPr="00153637">
        <w:rPr>
          <w:rFonts w:ascii="Arial" w:hAnsi="Arial" w:cs="Arial"/>
          <w:szCs w:val="22"/>
        </w:rPr>
        <w:t xml:space="preserve"> se obligă să ia toate măsurile pentru prevenirea, constatarea și sancționarea neregulilor în conformitate cu O</w:t>
      </w:r>
      <w:r w:rsidR="00C143CA">
        <w:rPr>
          <w:rFonts w:ascii="Arial" w:hAnsi="Arial" w:cs="Arial"/>
          <w:szCs w:val="22"/>
        </w:rPr>
        <w:t>.</w:t>
      </w:r>
      <w:r w:rsidRPr="00153637">
        <w:rPr>
          <w:rFonts w:ascii="Arial" w:hAnsi="Arial" w:cs="Arial"/>
          <w:szCs w:val="22"/>
        </w:rPr>
        <w:t>U</w:t>
      </w:r>
      <w:r w:rsidR="00C143CA">
        <w:rPr>
          <w:rFonts w:ascii="Arial" w:hAnsi="Arial" w:cs="Arial"/>
          <w:szCs w:val="22"/>
        </w:rPr>
        <w:t>.</w:t>
      </w:r>
      <w:r w:rsidRPr="00153637">
        <w:rPr>
          <w:rFonts w:ascii="Arial" w:hAnsi="Arial" w:cs="Arial"/>
          <w:szCs w:val="22"/>
        </w:rPr>
        <w:t>G</w:t>
      </w:r>
      <w:r w:rsidR="00C143CA">
        <w:rPr>
          <w:rFonts w:ascii="Arial" w:hAnsi="Arial" w:cs="Arial"/>
          <w:szCs w:val="22"/>
        </w:rPr>
        <w:t>.</w:t>
      </w:r>
      <w:r w:rsidRPr="00153637">
        <w:rPr>
          <w:rFonts w:ascii="Arial" w:hAnsi="Arial" w:cs="Arial"/>
          <w:szCs w:val="22"/>
        </w:rPr>
        <w:t xml:space="preserve"> 66/2011</w:t>
      </w:r>
      <w:r w:rsidR="006430A4" w:rsidRPr="00153637">
        <w:rPr>
          <w:rFonts w:ascii="Arial" w:hAnsi="Arial" w:cs="Arial"/>
          <w:szCs w:val="22"/>
        </w:rPr>
        <w:t>.</w:t>
      </w:r>
    </w:p>
    <w:bookmarkEnd w:id="24"/>
    <w:p w14:paraId="174A8940" w14:textId="6908B396" w:rsidR="006430A4" w:rsidRPr="00E308DE" w:rsidRDefault="00321232" w:rsidP="00E308DE">
      <w:pPr>
        <w:pStyle w:val="BodyText"/>
        <w:numPr>
          <w:ilvl w:val="0"/>
          <w:numId w:val="11"/>
        </w:numPr>
        <w:suppressAutoHyphens/>
        <w:spacing w:line="276" w:lineRule="auto"/>
        <w:ind w:left="426" w:hanging="425"/>
        <w:contextualSpacing/>
        <w:rPr>
          <w:rFonts w:ascii="Arial" w:hAnsi="Arial" w:cs="Arial"/>
          <w:szCs w:val="22"/>
        </w:rPr>
      </w:pPr>
      <w:r w:rsidRPr="00153637">
        <w:rPr>
          <w:rFonts w:ascii="Arial" w:hAnsi="Arial" w:cs="Arial"/>
          <w:szCs w:val="22"/>
        </w:rPr>
        <w:t>Dacă</w:t>
      </w:r>
      <w:r w:rsidRPr="0002407E">
        <w:rPr>
          <w:rFonts w:ascii="Arial" w:hAnsi="Arial" w:cs="Arial"/>
          <w:szCs w:val="22"/>
        </w:rPr>
        <w:t xml:space="preserve"> în procesul de verificare</w:t>
      </w:r>
      <w:r w:rsidR="00C44011" w:rsidRPr="0002407E">
        <w:rPr>
          <w:rFonts w:ascii="Arial" w:hAnsi="Arial" w:cs="Arial"/>
          <w:szCs w:val="22"/>
        </w:rPr>
        <w:t xml:space="preserve"> a cererilor de rambursare/plată</w:t>
      </w:r>
      <w:r w:rsidRPr="0002407E">
        <w:rPr>
          <w:rFonts w:ascii="Arial" w:hAnsi="Arial" w:cs="Arial"/>
          <w:szCs w:val="22"/>
        </w:rPr>
        <w:t xml:space="preserve"> AM identifică abateri de la aplicarea prevederilor legislaţiei naţionale şi comunitare (în domeniul achiziţiilor publice  aferente contractelor de lucrări/servicii/furnizare), înainte de</w:t>
      </w:r>
      <w:r w:rsidR="00F94539" w:rsidRPr="0002407E">
        <w:rPr>
          <w:rFonts w:ascii="Arial" w:hAnsi="Arial" w:cs="Arial"/>
          <w:szCs w:val="22"/>
        </w:rPr>
        <w:t xml:space="preserve"> efectuarea plăţii, AM aplică</w:t>
      </w:r>
      <w:r w:rsidRPr="0002407E">
        <w:rPr>
          <w:rFonts w:ascii="Arial" w:hAnsi="Arial" w:cs="Arial"/>
          <w:szCs w:val="22"/>
        </w:rPr>
        <w:t xml:space="preserve"> reduceri procentuale din sumel</w:t>
      </w:r>
      <w:r w:rsidR="00F94539" w:rsidRPr="0002407E">
        <w:rPr>
          <w:rFonts w:ascii="Arial" w:hAnsi="Arial" w:cs="Arial"/>
          <w:szCs w:val="22"/>
        </w:rPr>
        <w:t>e solicitate la plată de către B</w:t>
      </w:r>
      <w:r w:rsidRPr="0002407E">
        <w:rPr>
          <w:rFonts w:ascii="Arial" w:hAnsi="Arial" w:cs="Arial"/>
          <w:szCs w:val="22"/>
        </w:rPr>
        <w:t>eneficiar, în condiţiile legii care reglementează sancţionarea neregulilor apărute în obţinerea şi utilizarea fondurilor europene şi/sau a fondurilor publice naţionale aferente acestora.</w:t>
      </w:r>
    </w:p>
    <w:p w14:paraId="106695B7" w14:textId="5641C2DF" w:rsidR="000A271B" w:rsidRPr="0002407E" w:rsidRDefault="000A271B" w:rsidP="00AD4DBB">
      <w:pPr>
        <w:pStyle w:val="Head2-Alin"/>
        <w:numPr>
          <w:ilvl w:val="0"/>
          <w:numId w:val="11"/>
        </w:numPr>
        <w:tabs>
          <w:tab w:val="clear" w:pos="2880"/>
        </w:tabs>
        <w:suppressAutoHyphens/>
        <w:autoSpaceDE w:val="0"/>
        <w:autoSpaceDN w:val="0"/>
        <w:adjustRightInd w:val="0"/>
        <w:spacing w:before="0" w:after="0" w:line="276" w:lineRule="auto"/>
        <w:ind w:left="426" w:hanging="426"/>
        <w:contextualSpacing/>
        <w:rPr>
          <w:rFonts w:ascii="Arial" w:hAnsi="Arial" w:cs="Arial"/>
          <w:sz w:val="22"/>
          <w:szCs w:val="22"/>
        </w:rPr>
      </w:pPr>
      <w:r w:rsidRPr="0002407E">
        <w:rPr>
          <w:rFonts w:ascii="Arial" w:hAnsi="Arial" w:cs="Arial"/>
          <w:sz w:val="22"/>
          <w:szCs w:val="22"/>
        </w:rPr>
        <w:t xml:space="preserve">Pentru </w:t>
      </w:r>
      <w:r w:rsidR="005E25C4" w:rsidRPr="0002407E">
        <w:rPr>
          <w:rFonts w:ascii="Arial" w:hAnsi="Arial" w:cs="Arial"/>
          <w:sz w:val="22"/>
          <w:szCs w:val="22"/>
        </w:rPr>
        <w:t xml:space="preserve">recuperarea sumelor virate </w:t>
      </w:r>
      <w:r w:rsidR="00C143CA">
        <w:rPr>
          <w:rFonts w:ascii="Arial" w:hAnsi="Arial" w:cs="Arial"/>
          <w:sz w:val="22"/>
          <w:szCs w:val="22"/>
        </w:rPr>
        <w:t>î</w:t>
      </w:r>
      <w:r w:rsidR="00513607" w:rsidRPr="0002407E">
        <w:rPr>
          <w:rFonts w:ascii="Arial" w:hAnsi="Arial" w:cs="Arial"/>
          <w:sz w:val="22"/>
          <w:szCs w:val="22"/>
        </w:rPr>
        <w:t xml:space="preserve">n baza cererilor de plata </w:t>
      </w:r>
      <w:r w:rsidR="005E25C4" w:rsidRPr="0002407E">
        <w:rPr>
          <w:rFonts w:ascii="Arial" w:hAnsi="Arial" w:cs="Arial"/>
          <w:sz w:val="22"/>
          <w:szCs w:val="22"/>
        </w:rPr>
        <w:t xml:space="preserve">și nejustificate </w:t>
      </w:r>
      <w:r w:rsidRPr="0002407E">
        <w:rPr>
          <w:rFonts w:ascii="Arial" w:hAnsi="Arial" w:cs="Arial"/>
          <w:sz w:val="22"/>
          <w:szCs w:val="22"/>
        </w:rPr>
        <w:t>prin cereri de rambursare</w:t>
      </w:r>
      <w:r w:rsidR="005E25C4" w:rsidRPr="0002407E">
        <w:rPr>
          <w:rFonts w:ascii="Arial" w:hAnsi="Arial" w:cs="Arial"/>
          <w:sz w:val="22"/>
          <w:szCs w:val="22"/>
        </w:rPr>
        <w:t>/cheltuieli neeligibile</w:t>
      </w:r>
      <w:r w:rsidR="00513607" w:rsidRPr="0002407E">
        <w:rPr>
          <w:rFonts w:ascii="Arial" w:hAnsi="Arial" w:cs="Arial"/>
          <w:sz w:val="22"/>
          <w:szCs w:val="22"/>
        </w:rPr>
        <w:t>,</w:t>
      </w:r>
      <w:r w:rsidR="005E25C4" w:rsidRPr="0002407E">
        <w:rPr>
          <w:rFonts w:ascii="Arial" w:hAnsi="Arial" w:cs="Arial"/>
          <w:sz w:val="22"/>
          <w:szCs w:val="22"/>
        </w:rPr>
        <w:t xml:space="preserve"> Beneficiar</w:t>
      </w:r>
      <w:r w:rsidR="007003C5" w:rsidRPr="0002407E">
        <w:rPr>
          <w:rFonts w:ascii="Arial" w:hAnsi="Arial" w:cs="Arial"/>
          <w:sz w:val="22"/>
          <w:szCs w:val="22"/>
        </w:rPr>
        <w:t>ul</w:t>
      </w:r>
      <w:r w:rsidR="005E25C4" w:rsidRPr="0002407E">
        <w:rPr>
          <w:rFonts w:ascii="Arial" w:hAnsi="Arial" w:cs="Arial"/>
          <w:sz w:val="22"/>
          <w:szCs w:val="22"/>
        </w:rPr>
        <w:t>/</w:t>
      </w:r>
      <w:r w:rsidR="007003C5" w:rsidRPr="0002407E">
        <w:rPr>
          <w:rFonts w:ascii="Arial" w:hAnsi="Arial" w:cs="Arial"/>
          <w:sz w:val="22"/>
          <w:szCs w:val="22"/>
        </w:rPr>
        <w:t xml:space="preserve">liderul de </w:t>
      </w:r>
      <w:r w:rsidR="005E25C4" w:rsidRPr="0002407E">
        <w:rPr>
          <w:rFonts w:ascii="Arial" w:hAnsi="Arial" w:cs="Arial"/>
          <w:sz w:val="22"/>
          <w:szCs w:val="22"/>
        </w:rPr>
        <w:t>parteneri</w:t>
      </w:r>
      <w:r w:rsidR="007003C5" w:rsidRPr="0002407E">
        <w:rPr>
          <w:rFonts w:ascii="Arial" w:hAnsi="Arial" w:cs="Arial"/>
          <w:sz w:val="22"/>
          <w:szCs w:val="22"/>
        </w:rPr>
        <w:t>at/partenerii</w:t>
      </w:r>
      <w:r w:rsidR="005E25C4" w:rsidRPr="0002407E">
        <w:rPr>
          <w:rFonts w:ascii="Arial" w:hAnsi="Arial" w:cs="Arial"/>
          <w:sz w:val="22"/>
          <w:szCs w:val="22"/>
        </w:rPr>
        <w:t xml:space="preserve"> vor</w:t>
      </w:r>
      <w:r w:rsidR="00F94539" w:rsidRPr="0002407E">
        <w:rPr>
          <w:rFonts w:ascii="Arial" w:hAnsi="Arial" w:cs="Arial"/>
          <w:sz w:val="22"/>
          <w:szCs w:val="22"/>
        </w:rPr>
        <w:t xml:space="preserve"> fi notificaț</w:t>
      </w:r>
      <w:r w:rsidR="005E25C4" w:rsidRPr="0002407E">
        <w:rPr>
          <w:rFonts w:ascii="Arial" w:hAnsi="Arial" w:cs="Arial"/>
          <w:sz w:val="22"/>
          <w:szCs w:val="22"/>
        </w:rPr>
        <w:t xml:space="preserve">i de catre </w:t>
      </w:r>
      <w:r w:rsidRPr="0002407E">
        <w:rPr>
          <w:rFonts w:ascii="Arial" w:hAnsi="Arial" w:cs="Arial"/>
          <w:sz w:val="22"/>
          <w:szCs w:val="22"/>
        </w:rPr>
        <w:t xml:space="preserve">AM </w:t>
      </w:r>
      <w:r w:rsidR="005E25C4" w:rsidRPr="0002407E">
        <w:rPr>
          <w:rFonts w:ascii="Arial" w:hAnsi="Arial" w:cs="Arial"/>
          <w:sz w:val="22"/>
          <w:szCs w:val="22"/>
        </w:rPr>
        <w:t xml:space="preserve">cu privire la obligația restituirii acestora </w:t>
      </w:r>
      <w:r w:rsidR="00F94539" w:rsidRPr="0002407E">
        <w:rPr>
          <w:rFonts w:ascii="Arial" w:hAnsi="Arial" w:cs="Arial"/>
          <w:sz w:val="22"/>
          <w:szCs w:val="22"/>
        </w:rPr>
        <w:t>î</w:t>
      </w:r>
      <w:r w:rsidRPr="0002407E">
        <w:rPr>
          <w:rFonts w:ascii="Arial" w:hAnsi="Arial" w:cs="Arial"/>
          <w:sz w:val="22"/>
          <w:szCs w:val="22"/>
        </w:rPr>
        <w:t xml:space="preserve">n termen de 5 </w:t>
      </w:r>
      <w:r w:rsidR="00F94539" w:rsidRPr="0002407E">
        <w:rPr>
          <w:rFonts w:ascii="Arial" w:hAnsi="Arial" w:cs="Arial"/>
          <w:sz w:val="22"/>
          <w:szCs w:val="22"/>
        </w:rPr>
        <w:t xml:space="preserve">(cinci) </w:t>
      </w:r>
      <w:r w:rsidRPr="0002407E">
        <w:rPr>
          <w:rFonts w:ascii="Arial" w:hAnsi="Arial" w:cs="Arial"/>
          <w:sz w:val="22"/>
          <w:szCs w:val="22"/>
        </w:rPr>
        <w:t xml:space="preserve">zile </w:t>
      </w:r>
      <w:r w:rsidR="005E25C4" w:rsidRPr="0002407E">
        <w:rPr>
          <w:rFonts w:ascii="Arial" w:hAnsi="Arial" w:cs="Arial"/>
          <w:sz w:val="22"/>
          <w:szCs w:val="22"/>
        </w:rPr>
        <w:t>de la primirea notificării</w:t>
      </w:r>
      <w:r w:rsidRPr="0002407E">
        <w:rPr>
          <w:rFonts w:ascii="Arial" w:hAnsi="Arial" w:cs="Arial"/>
          <w:sz w:val="22"/>
          <w:szCs w:val="22"/>
        </w:rPr>
        <w:t>.</w:t>
      </w:r>
      <w:r w:rsidR="005E25C4" w:rsidRPr="0002407E">
        <w:rPr>
          <w:rFonts w:ascii="Arial" w:hAnsi="Arial" w:cs="Arial"/>
          <w:sz w:val="22"/>
          <w:szCs w:val="22"/>
        </w:rPr>
        <w:t xml:space="preserve"> În situația nerestituirii respectivelor sume în termenul anterior menționat, recuperarea sumelor se realizează în conformitate cu prevederile O</w:t>
      </w:r>
      <w:r w:rsidR="00C143CA">
        <w:rPr>
          <w:rFonts w:ascii="Arial" w:hAnsi="Arial" w:cs="Arial"/>
          <w:sz w:val="22"/>
          <w:szCs w:val="22"/>
        </w:rPr>
        <w:t>.</w:t>
      </w:r>
      <w:r w:rsidR="005E25C4" w:rsidRPr="0002407E">
        <w:rPr>
          <w:rFonts w:ascii="Arial" w:hAnsi="Arial" w:cs="Arial"/>
          <w:sz w:val="22"/>
          <w:szCs w:val="22"/>
        </w:rPr>
        <w:t>U</w:t>
      </w:r>
      <w:r w:rsidR="00C143CA">
        <w:rPr>
          <w:rFonts w:ascii="Arial" w:hAnsi="Arial" w:cs="Arial"/>
          <w:sz w:val="22"/>
          <w:szCs w:val="22"/>
        </w:rPr>
        <w:t>.</w:t>
      </w:r>
      <w:r w:rsidR="005E25C4" w:rsidRPr="0002407E">
        <w:rPr>
          <w:rFonts w:ascii="Arial" w:hAnsi="Arial" w:cs="Arial"/>
          <w:sz w:val="22"/>
          <w:szCs w:val="22"/>
        </w:rPr>
        <w:t>G</w:t>
      </w:r>
      <w:r w:rsidR="00C143CA">
        <w:rPr>
          <w:rFonts w:ascii="Arial" w:hAnsi="Arial" w:cs="Arial"/>
          <w:sz w:val="22"/>
          <w:szCs w:val="22"/>
        </w:rPr>
        <w:t>.</w:t>
      </w:r>
      <w:r w:rsidR="005E25C4" w:rsidRPr="0002407E">
        <w:rPr>
          <w:rFonts w:ascii="Arial" w:hAnsi="Arial" w:cs="Arial"/>
          <w:sz w:val="22"/>
          <w:szCs w:val="22"/>
        </w:rPr>
        <w:t xml:space="preserve"> 66/2011.</w:t>
      </w:r>
      <w:r w:rsidRPr="0002407E">
        <w:rPr>
          <w:rFonts w:ascii="Arial" w:hAnsi="Arial" w:cs="Arial"/>
          <w:sz w:val="22"/>
          <w:szCs w:val="22"/>
        </w:rPr>
        <w:t xml:space="preserve"> </w:t>
      </w:r>
    </w:p>
    <w:p w14:paraId="325B8269" w14:textId="77777777" w:rsidR="00321232" w:rsidRPr="0002407E" w:rsidRDefault="00321232" w:rsidP="00321232">
      <w:pPr>
        <w:autoSpaceDE w:val="0"/>
        <w:autoSpaceDN w:val="0"/>
        <w:adjustRightInd w:val="0"/>
        <w:spacing w:line="276" w:lineRule="auto"/>
        <w:ind w:left="567"/>
        <w:contextualSpacing/>
        <w:jc w:val="both"/>
        <w:rPr>
          <w:rFonts w:ascii="Arial" w:hAnsi="Arial" w:cs="Arial"/>
          <w:b/>
          <w:bCs/>
          <w:sz w:val="22"/>
          <w:szCs w:val="22"/>
        </w:rPr>
      </w:pPr>
    </w:p>
    <w:p w14:paraId="7BA6C6C4" w14:textId="76E1B32C" w:rsidR="00321232" w:rsidRPr="0002407E" w:rsidRDefault="002A1765" w:rsidP="00321232">
      <w:pPr>
        <w:pStyle w:val="Heading2"/>
        <w:rPr>
          <w:rFonts w:ascii="Arial" w:hAnsi="Arial" w:cs="Arial"/>
          <w:sz w:val="22"/>
          <w:szCs w:val="22"/>
          <w:lang w:val="ro-RO"/>
        </w:rPr>
      </w:pPr>
      <w:bookmarkStart w:id="26" w:name="_Toc424285808"/>
      <w:r>
        <w:rPr>
          <w:rFonts w:ascii="Arial" w:hAnsi="Arial" w:cs="Arial"/>
          <w:sz w:val="22"/>
          <w:szCs w:val="22"/>
          <w:lang w:val="ro-RO"/>
        </w:rPr>
        <w:t>Articolul 13</w:t>
      </w:r>
      <w:r w:rsidR="00321232" w:rsidRPr="0002407E">
        <w:rPr>
          <w:rFonts w:ascii="Arial" w:hAnsi="Arial" w:cs="Arial"/>
          <w:sz w:val="22"/>
          <w:szCs w:val="22"/>
          <w:lang w:val="ro-RO"/>
        </w:rPr>
        <w:t xml:space="preserve"> – </w:t>
      </w:r>
      <w:r w:rsidR="00CC4A64" w:rsidRPr="0002407E">
        <w:rPr>
          <w:rFonts w:ascii="Arial" w:hAnsi="Arial" w:cs="Arial"/>
          <w:sz w:val="22"/>
          <w:szCs w:val="22"/>
          <w:lang w:val="ro-RO"/>
        </w:rPr>
        <w:t>Monitorizarea</w:t>
      </w:r>
      <w:bookmarkEnd w:id="26"/>
    </w:p>
    <w:p w14:paraId="48243820" w14:textId="77777777" w:rsidR="00321232" w:rsidRPr="0002407E" w:rsidRDefault="00321232" w:rsidP="00321232">
      <w:pPr>
        <w:pStyle w:val="Head1-Art"/>
        <w:tabs>
          <w:tab w:val="clear" w:pos="2880"/>
        </w:tabs>
        <w:spacing w:before="0" w:after="0"/>
        <w:ind w:left="0" w:firstLine="0"/>
        <w:rPr>
          <w:rFonts w:ascii="Arial" w:hAnsi="Arial" w:cs="Arial"/>
          <w:sz w:val="22"/>
          <w:szCs w:val="22"/>
        </w:rPr>
      </w:pPr>
      <w:bookmarkStart w:id="27" w:name="_Toc88562562"/>
    </w:p>
    <w:p w14:paraId="308A0542" w14:textId="24330617" w:rsidR="00321232" w:rsidRPr="009B310A" w:rsidRDefault="00321232" w:rsidP="00AC5A16">
      <w:pPr>
        <w:pStyle w:val="Head2-Alin"/>
        <w:numPr>
          <w:ilvl w:val="1"/>
          <w:numId w:val="3"/>
        </w:numPr>
        <w:tabs>
          <w:tab w:val="clear" w:pos="502"/>
          <w:tab w:val="clear" w:pos="2880"/>
          <w:tab w:val="num" w:pos="426"/>
        </w:tabs>
        <w:spacing w:before="0" w:after="0" w:line="276" w:lineRule="auto"/>
        <w:ind w:left="567" w:hanging="567"/>
        <w:contextualSpacing/>
        <w:rPr>
          <w:rFonts w:ascii="Arial" w:hAnsi="Arial" w:cs="Arial"/>
          <w:sz w:val="22"/>
          <w:szCs w:val="22"/>
        </w:rPr>
      </w:pPr>
      <w:r w:rsidRPr="0002407E">
        <w:rPr>
          <w:rFonts w:ascii="Arial" w:hAnsi="Arial" w:cs="Arial"/>
          <w:sz w:val="22"/>
          <w:szCs w:val="22"/>
        </w:rPr>
        <w:t>Moni</w:t>
      </w:r>
      <w:r w:rsidR="00F94539" w:rsidRPr="0002407E">
        <w:rPr>
          <w:rFonts w:ascii="Arial" w:hAnsi="Arial" w:cs="Arial"/>
          <w:sz w:val="22"/>
          <w:szCs w:val="22"/>
        </w:rPr>
        <w:t>torizarea Contractului de F</w:t>
      </w:r>
      <w:r w:rsidR="00ED1E06" w:rsidRPr="0002407E">
        <w:rPr>
          <w:rFonts w:ascii="Arial" w:hAnsi="Arial" w:cs="Arial"/>
          <w:sz w:val="22"/>
          <w:szCs w:val="22"/>
        </w:rPr>
        <w:t>inanț</w:t>
      </w:r>
      <w:r w:rsidRPr="0002407E">
        <w:rPr>
          <w:rFonts w:ascii="Arial" w:hAnsi="Arial" w:cs="Arial"/>
          <w:sz w:val="22"/>
          <w:szCs w:val="22"/>
        </w:rPr>
        <w:t xml:space="preserve">are </w:t>
      </w:r>
      <w:r w:rsidR="00ED1E06" w:rsidRPr="0002407E">
        <w:rPr>
          <w:rFonts w:ascii="Arial" w:hAnsi="Arial" w:cs="Arial"/>
          <w:sz w:val="22"/>
          <w:szCs w:val="22"/>
        </w:rPr>
        <w:t>este realizată</w:t>
      </w:r>
      <w:r w:rsidRPr="0002407E">
        <w:rPr>
          <w:rFonts w:ascii="Arial" w:hAnsi="Arial" w:cs="Arial"/>
          <w:sz w:val="22"/>
          <w:szCs w:val="22"/>
        </w:rPr>
        <w:t xml:space="preserve"> de către AM în conformitate cu</w:t>
      </w:r>
      <w:r w:rsidR="009B310A">
        <w:rPr>
          <w:rFonts w:ascii="Arial" w:hAnsi="Arial" w:cs="Arial"/>
          <w:sz w:val="22"/>
          <w:szCs w:val="22"/>
        </w:rPr>
        <w:t xml:space="preserve"> </w:t>
      </w:r>
      <w:r w:rsidRPr="009B310A">
        <w:rPr>
          <w:rFonts w:ascii="Arial" w:hAnsi="Arial" w:cs="Arial"/>
          <w:sz w:val="22"/>
          <w:szCs w:val="22"/>
        </w:rPr>
        <w:t>prevederile Anexei</w:t>
      </w:r>
      <w:r w:rsidR="006430A4" w:rsidRPr="009B310A">
        <w:rPr>
          <w:rFonts w:ascii="Arial" w:hAnsi="Arial" w:cs="Arial"/>
          <w:sz w:val="22"/>
          <w:szCs w:val="22"/>
        </w:rPr>
        <w:t xml:space="preserve"> </w:t>
      </w:r>
      <w:r w:rsidR="00120E7D">
        <w:rPr>
          <w:rFonts w:ascii="Arial" w:hAnsi="Arial" w:cs="Arial"/>
          <w:sz w:val="22"/>
          <w:szCs w:val="22"/>
        </w:rPr>
        <w:t>4</w:t>
      </w:r>
      <w:r w:rsidR="00784653" w:rsidRPr="009B310A">
        <w:rPr>
          <w:rFonts w:ascii="Arial" w:hAnsi="Arial" w:cs="Arial"/>
          <w:sz w:val="22"/>
          <w:szCs w:val="22"/>
        </w:rPr>
        <w:t xml:space="preserve"> </w:t>
      </w:r>
      <w:r w:rsidRPr="009B310A">
        <w:rPr>
          <w:rFonts w:ascii="Arial" w:hAnsi="Arial" w:cs="Arial"/>
          <w:sz w:val="22"/>
          <w:szCs w:val="22"/>
        </w:rPr>
        <w:t xml:space="preserve">- </w:t>
      </w:r>
      <w:r w:rsidRPr="00895AEE">
        <w:rPr>
          <w:rFonts w:ascii="Arial" w:hAnsi="Arial" w:cs="Arial"/>
          <w:i/>
          <w:sz w:val="22"/>
          <w:szCs w:val="22"/>
        </w:rPr>
        <w:t>Monitorizarea și raportarea</w:t>
      </w:r>
      <w:r w:rsidRPr="009B310A">
        <w:rPr>
          <w:rFonts w:ascii="Arial" w:hAnsi="Arial" w:cs="Arial"/>
          <w:iCs/>
          <w:sz w:val="22"/>
          <w:szCs w:val="22"/>
        </w:rPr>
        <w:t xml:space="preserve">. </w:t>
      </w:r>
    </w:p>
    <w:p w14:paraId="39F88274" w14:textId="77777777" w:rsidR="00321232" w:rsidRPr="0002407E" w:rsidRDefault="00321232" w:rsidP="00321232">
      <w:pPr>
        <w:pStyle w:val="Head1-Art"/>
        <w:tabs>
          <w:tab w:val="clear" w:pos="2880"/>
          <w:tab w:val="num" w:pos="567"/>
        </w:tabs>
        <w:spacing w:before="0" w:after="0"/>
        <w:ind w:left="0" w:firstLine="0"/>
        <w:contextualSpacing/>
        <w:rPr>
          <w:rFonts w:ascii="Arial" w:hAnsi="Arial" w:cs="Arial"/>
          <w:sz w:val="22"/>
          <w:szCs w:val="22"/>
        </w:rPr>
      </w:pPr>
    </w:p>
    <w:p w14:paraId="0DB16EF1" w14:textId="1DC40507" w:rsidR="00321232" w:rsidRPr="0002407E" w:rsidRDefault="002A1765" w:rsidP="00321232">
      <w:pPr>
        <w:pStyle w:val="Heading2"/>
        <w:rPr>
          <w:rFonts w:ascii="Arial" w:hAnsi="Arial" w:cs="Arial"/>
          <w:sz w:val="22"/>
          <w:szCs w:val="22"/>
          <w:lang w:val="ro-RO"/>
        </w:rPr>
      </w:pPr>
      <w:bookmarkStart w:id="28" w:name="_Toc424285812"/>
      <w:bookmarkEnd w:id="27"/>
      <w:r>
        <w:rPr>
          <w:rFonts w:ascii="Arial" w:hAnsi="Arial" w:cs="Arial"/>
          <w:sz w:val="22"/>
          <w:szCs w:val="22"/>
          <w:lang w:val="ro-RO"/>
        </w:rPr>
        <w:t>Articolul 14</w:t>
      </w:r>
      <w:r w:rsidR="00321232" w:rsidRPr="0002407E">
        <w:rPr>
          <w:rFonts w:ascii="Arial" w:hAnsi="Arial" w:cs="Arial"/>
          <w:sz w:val="22"/>
          <w:szCs w:val="22"/>
          <w:lang w:val="ro-RO"/>
        </w:rPr>
        <w:t xml:space="preserve"> – </w:t>
      </w:r>
      <w:r w:rsidR="00CC4A64" w:rsidRPr="0002407E">
        <w:rPr>
          <w:rFonts w:ascii="Arial" w:hAnsi="Arial" w:cs="Arial"/>
          <w:sz w:val="22"/>
          <w:szCs w:val="22"/>
          <w:lang w:val="ro-RO"/>
        </w:rPr>
        <w:t>Forța majoră</w:t>
      </w:r>
      <w:bookmarkEnd w:id="28"/>
    </w:p>
    <w:p w14:paraId="6AF9BC03" w14:textId="77777777" w:rsidR="00321232" w:rsidRPr="0002407E" w:rsidRDefault="00321232" w:rsidP="00321232">
      <w:pPr>
        <w:pStyle w:val="Heading2"/>
        <w:rPr>
          <w:rFonts w:ascii="Arial" w:hAnsi="Arial" w:cs="Arial"/>
          <w:sz w:val="22"/>
          <w:szCs w:val="22"/>
          <w:lang w:val="ro-RO"/>
        </w:rPr>
      </w:pPr>
    </w:p>
    <w:p w14:paraId="09AE9C3B" w14:textId="7DB35C4C" w:rsidR="00321232" w:rsidRPr="0002407E" w:rsidRDefault="00321232" w:rsidP="00AD4DBB">
      <w:pPr>
        <w:pStyle w:val="Head2-Alin"/>
        <w:numPr>
          <w:ilvl w:val="0"/>
          <w:numId w:val="20"/>
        </w:numPr>
        <w:tabs>
          <w:tab w:val="clear" w:pos="2880"/>
        </w:tabs>
        <w:spacing w:before="0" w:after="0" w:line="276" w:lineRule="auto"/>
        <w:ind w:left="426" w:hanging="426"/>
        <w:contextualSpacing/>
        <w:rPr>
          <w:rFonts w:ascii="Arial" w:hAnsi="Arial" w:cs="Arial"/>
          <w:sz w:val="22"/>
          <w:szCs w:val="22"/>
        </w:rPr>
      </w:pPr>
      <w:r w:rsidRPr="0002407E">
        <w:rPr>
          <w:rFonts w:ascii="Arial" w:hAnsi="Arial" w:cs="Arial"/>
          <w:sz w:val="22"/>
          <w:szCs w:val="22"/>
        </w:rPr>
        <w:t>Prin forță majoră se înțelege</w:t>
      </w:r>
      <w:r w:rsidR="00F94539" w:rsidRPr="0002407E">
        <w:rPr>
          <w:rFonts w:ascii="Arial" w:hAnsi="Arial" w:cs="Arial"/>
          <w:sz w:val="22"/>
          <w:szCs w:val="22"/>
        </w:rPr>
        <w:t xml:space="preserve"> orice eveniment extern, imprevizibil, absolut invincibil și inevitabil</w:t>
      </w:r>
      <w:r w:rsidRPr="0002407E">
        <w:rPr>
          <w:rFonts w:ascii="Arial" w:hAnsi="Arial" w:cs="Arial"/>
          <w:sz w:val="22"/>
          <w:szCs w:val="22"/>
        </w:rPr>
        <w:t xml:space="preserve"> intervenit după data semnării Contractului, care împiedică executarea în tot sau în parte a Contractului și care exonerează de răspundere partea care o invocă.</w:t>
      </w:r>
    </w:p>
    <w:p w14:paraId="0AAC2E85" w14:textId="16009C8C" w:rsidR="00321232" w:rsidRPr="0002407E" w:rsidRDefault="00321232" w:rsidP="00F4783F">
      <w:pPr>
        <w:pStyle w:val="Head2-Alin"/>
        <w:numPr>
          <w:ilvl w:val="0"/>
          <w:numId w:val="0"/>
        </w:numPr>
        <w:spacing w:before="0" w:after="0" w:line="276" w:lineRule="auto"/>
        <w:ind w:left="426" w:hanging="426"/>
        <w:contextualSpacing/>
        <w:rPr>
          <w:rFonts w:ascii="Arial" w:hAnsi="Arial" w:cs="Arial"/>
          <w:sz w:val="22"/>
          <w:szCs w:val="22"/>
        </w:rPr>
      </w:pPr>
      <w:r w:rsidRPr="0002407E">
        <w:rPr>
          <w:rFonts w:ascii="Arial" w:hAnsi="Arial" w:cs="Arial"/>
          <w:sz w:val="22"/>
          <w:szCs w:val="22"/>
        </w:rPr>
        <w:lastRenderedPageBreak/>
        <w:t>(2) Pot constitui cauze de forță majoră evenimente cum ar fi: calamitățile naturale (cutremure, inundații, alunecări de teren), război, revoluție, embargo.</w:t>
      </w:r>
    </w:p>
    <w:p w14:paraId="0A8168CE" w14:textId="49B4594A" w:rsidR="00321232" w:rsidRPr="0002407E" w:rsidRDefault="00321232" w:rsidP="00F4783F">
      <w:pPr>
        <w:pStyle w:val="Head2-Alin"/>
        <w:numPr>
          <w:ilvl w:val="0"/>
          <w:numId w:val="0"/>
        </w:numPr>
        <w:spacing w:before="0" w:after="0" w:line="276" w:lineRule="auto"/>
        <w:ind w:left="426" w:hanging="426"/>
        <w:contextualSpacing/>
        <w:rPr>
          <w:rFonts w:ascii="Arial" w:hAnsi="Arial" w:cs="Arial"/>
          <w:sz w:val="22"/>
          <w:szCs w:val="22"/>
        </w:rPr>
      </w:pPr>
      <w:r w:rsidRPr="0002407E">
        <w:rPr>
          <w:rFonts w:ascii="Arial" w:hAnsi="Arial" w:cs="Arial"/>
          <w:sz w:val="22"/>
          <w:szCs w:val="22"/>
        </w:rPr>
        <w:t>(3) Partea care invocă forța majoră are obligația de a notifica celeilalte părți cazul de forț</w:t>
      </w:r>
      <w:r w:rsidR="002A1765">
        <w:rPr>
          <w:rFonts w:ascii="Arial" w:hAnsi="Arial" w:cs="Arial"/>
          <w:sz w:val="22"/>
          <w:szCs w:val="22"/>
        </w:rPr>
        <w:t>ă majoră, în termen de 5</w:t>
      </w:r>
      <w:r w:rsidRPr="0002407E">
        <w:rPr>
          <w:rFonts w:ascii="Arial" w:hAnsi="Arial" w:cs="Arial"/>
          <w:sz w:val="22"/>
          <w:szCs w:val="22"/>
        </w:rPr>
        <w:t xml:space="preserve"> zile de la data apariției și de a dovedi existența situației de forță majoră</w:t>
      </w:r>
      <w:r w:rsidR="00F85573" w:rsidRPr="0002407E">
        <w:rPr>
          <w:rFonts w:ascii="Arial" w:hAnsi="Arial" w:cs="Arial"/>
          <w:sz w:val="22"/>
          <w:szCs w:val="22"/>
        </w:rPr>
        <w:t xml:space="preserve"> în baza unui document elibera</w:t>
      </w:r>
      <w:r w:rsidR="008847B3" w:rsidRPr="0002407E">
        <w:rPr>
          <w:rFonts w:ascii="Arial" w:hAnsi="Arial" w:cs="Arial"/>
          <w:sz w:val="22"/>
          <w:szCs w:val="22"/>
        </w:rPr>
        <w:t>t</w:t>
      </w:r>
      <w:r w:rsidR="00F85573" w:rsidRPr="0002407E">
        <w:rPr>
          <w:rFonts w:ascii="Arial" w:hAnsi="Arial" w:cs="Arial"/>
          <w:sz w:val="22"/>
          <w:szCs w:val="22"/>
        </w:rPr>
        <w:t xml:space="preserve"> </w:t>
      </w:r>
      <w:r w:rsidR="003F6C58" w:rsidRPr="0002407E">
        <w:rPr>
          <w:rFonts w:ascii="Arial" w:hAnsi="Arial" w:cs="Arial"/>
          <w:sz w:val="22"/>
          <w:szCs w:val="22"/>
        </w:rPr>
        <w:t xml:space="preserve">sau emis </w:t>
      </w:r>
      <w:r w:rsidR="00DD45D9" w:rsidRPr="0002407E">
        <w:rPr>
          <w:rFonts w:ascii="Arial" w:hAnsi="Arial" w:cs="Arial"/>
          <w:sz w:val="22"/>
          <w:szCs w:val="22"/>
        </w:rPr>
        <w:t>de către autoritatea competentă</w:t>
      </w:r>
      <w:r w:rsidRPr="0002407E">
        <w:rPr>
          <w:rFonts w:ascii="Arial" w:hAnsi="Arial" w:cs="Arial"/>
          <w:sz w:val="22"/>
          <w:szCs w:val="22"/>
        </w:rPr>
        <w:t>, în terme</w:t>
      </w:r>
      <w:r w:rsidR="002A1765">
        <w:rPr>
          <w:rFonts w:ascii="Arial" w:hAnsi="Arial" w:cs="Arial"/>
          <w:sz w:val="22"/>
          <w:szCs w:val="22"/>
        </w:rPr>
        <w:t>n de cel mult 15</w:t>
      </w:r>
      <w:r w:rsidRPr="0002407E">
        <w:rPr>
          <w:rFonts w:ascii="Arial" w:hAnsi="Arial" w:cs="Arial"/>
          <w:sz w:val="22"/>
          <w:szCs w:val="22"/>
        </w:rPr>
        <w:t xml:space="preserve"> zile </w:t>
      </w:r>
      <w:r w:rsidR="00F85573" w:rsidRPr="0002407E">
        <w:rPr>
          <w:rFonts w:ascii="Arial" w:hAnsi="Arial" w:cs="Arial"/>
          <w:sz w:val="22"/>
          <w:szCs w:val="22"/>
        </w:rPr>
        <w:t xml:space="preserve"> de la data comunicării acestuia.</w:t>
      </w:r>
      <w:r w:rsidRPr="0002407E">
        <w:rPr>
          <w:rFonts w:ascii="Arial" w:hAnsi="Arial" w:cs="Arial"/>
          <w:sz w:val="22"/>
          <w:szCs w:val="22"/>
        </w:rPr>
        <w:t xml:space="preserve"> De asemenea, are obligația de a comunica data încetării situației de forț</w:t>
      </w:r>
      <w:r w:rsidR="002A1765">
        <w:rPr>
          <w:rFonts w:ascii="Arial" w:hAnsi="Arial" w:cs="Arial"/>
          <w:sz w:val="22"/>
          <w:szCs w:val="22"/>
        </w:rPr>
        <w:t>ă majoră, în termen de 5</w:t>
      </w:r>
      <w:r w:rsidRPr="0002407E">
        <w:rPr>
          <w:rFonts w:ascii="Arial" w:hAnsi="Arial" w:cs="Arial"/>
          <w:sz w:val="22"/>
          <w:szCs w:val="22"/>
        </w:rPr>
        <w:t xml:space="preserve"> zile.</w:t>
      </w:r>
    </w:p>
    <w:p w14:paraId="219E5B10" w14:textId="77777777" w:rsidR="00321232" w:rsidRPr="0002407E" w:rsidRDefault="00321232" w:rsidP="00F4783F">
      <w:pPr>
        <w:pStyle w:val="Head2-Alin"/>
        <w:numPr>
          <w:ilvl w:val="0"/>
          <w:numId w:val="0"/>
        </w:numPr>
        <w:spacing w:before="0" w:after="0" w:line="276" w:lineRule="auto"/>
        <w:ind w:left="426" w:hanging="426"/>
        <w:contextualSpacing/>
        <w:rPr>
          <w:rFonts w:ascii="Arial" w:hAnsi="Arial" w:cs="Arial"/>
          <w:sz w:val="22"/>
          <w:szCs w:val="22"/>
        </w:rPr>
      </w:pPr>
      <w:r w:rsidRPr="0002407E">
        <w:rPr>
          <w:rFonts w:ascii="Arial" w:hAnsi="Arial" w:cs="Arial"/>
          <w:sz w:val="22"/>
          <w:szCs w:val="22"/>
        </w:rPr>
        <w:t>(4) Părțile au obligația de a lua orice măsuri care le stau la dispoziție în vederea limitării consecințelor acțiunii de forță majoră.</w:t>
      </w:r>
    </w:p>
    <w:p w14:paraId="53183F71" w14:textId="77777777" w:rsidR="00321232" w:rsidRPr="0002407E" w:rsidRDefault="00321232" w:rsidP="00F4783F">
      <w:pPr>
        <w:pStyle w:val="Head2-Alin"/>
        <w:numPr>
          <w:ilvl w:val="0"/>
          <w:numId w:val="0"/>
        </w:numPr>
        <w:spacing w:before="0" w:after="0" w:line="276" w:lineRule="auto"/>
        <w:ind w:left="426" w:hanging="426"/>
        <w:contextualSpacing/>
        <w:rPr>
          <w:rFonts w:ascii="Arial" w:hAnsi="Arial" w:cs="Arial"/>
          <w:sz w:val="22"/>
          <w:szCs w:val="22"/>
        </w:rPr>
      </w:pPr>
      <w:r w:rsidRPr="0002407E">
        <w:rPr>
          <w:rFonts w:ascii="Arial" w:hAnsi="Arial" w:cs="Arial"/>
          <w:sz w:val="22"/>
          <w:szCs w:val="22"/>
        </w:rPr>
        <w:t>(5) Dacă partea care invocă forța majoră nu procedează la notificarea începerii și încetării cazului de forță majoră, în condițiile și termenele prevăzute, va suporta toate daunele provocate celeilalte părți prin lipsa de notificare.</w:t>
      </w:r>
    </w:p>
    <w:p w14:paraId="6446A897" w14:textId="77777777" w:rsidR="00321232" w:rsidRPr="0002407E" w:rsidRDefault="00321232" w:rsidP="00F4783F">
      <w:pPr>
        <w:pStyle w:val="Head2-Alin"/>
        <w:numPr>
          <w:ilvl w:val="0"/>
          <w:numId w:val="0"/>
        </w:numPr>
        <w:spacing w:before="0" w:after="0" w:line="276" w:lineRule="auto"/>
        <w:ind w:left="426" w:hanging="426"/>
        <w:contextualSpacing/>
        <w:rPr>
          <w:rFonts w:ascii="Arial" w:hAnsi="Arial" w:cs="Arial"/>
          <w:sz w:val="22"/>
          <w:szCs w:val="22"/>
        </w:rPr>
      </w:pPr>
      <w:r w:rsidRPr="0002407E">
        <w:rPr>
          <w:rFonts w:ascii="Arial" w:hAnsi="Arial" w:cs="Arial"/>
          <w:sz w:val="22"/>
          <w:szCs w:val="22"/>
        </w:rPr>
        <w:t>(6) Executarea Contractului va fi suspendată de la data apariției cazului de forță majoră pe perioada de acțiune a acesteia, fără a prejudicia drepturile ce se cuvin părților.</w:t>
      </w:r>
    </w:p>
    <w:p w14:paraId="05BEA132" w14:textId="1D617699" w:rsidR="00321232" w:rsidRPr="0002407E" w:rsidRDefault="00321232" w:rsidP="00F4783F">
      <w:pPr>
        <w:pStyle w:val="Head2-Alin"/>
        <w:numPr>
          <w:ilvl w:val="0"/>
          <w:numId w:val="0"/>
        </w:numPr>
        <w:spacing w:before="0" w:after="0" w:line="276" w:lineRule="auto"/>
        <w:ind w:left="426" w:hanging="426"/>
        <w:contextualSpacing/>
        <w:rPr>
          <w:rFonts w:ascii="Arial" w:hAnsi="Arial" w:cs="Arial"/>
          <w:sz w:val="22"/>
          <w:szCs w:val="22"/>
        </w:rPr>
      </w:pPr>
      <w:r w:rsidRPr="0002407E">
        <w:rPr>
          <w:rFonts w:ascii="Arial" w:hAnsi="Arial" w:cs="Arial"/>
          <w:sz w:val="22"/>
          <w:szCs w:val="22"/>
        </w:rPr>
        <w:t>(7) În cazul în care forța majoră și/sau efectele acesteia obligă la suspendarea executării prezentului Contract pe</w:t>
      </w:r>
      <w:r w:rsidR="002A1765">
        <w:rPr>
          <w:rFonts w:ascii="Arial" w:hAnsi="Arial" w:cs="Arial"/>
          <w:sz w:val="22"/>
          <w:szCs w:val="22"/>
        </w:rPr>
        <w:t xml:space="preserve"> o perioadă mai mare de 3</w:t>
      </w:r>
      <w:r w:rsidRPr="0002407E">
        <w:rPr>
          <w:rFonts w:ascii="Arial" w:hAnsi="Arial" w:cs="Arial"/>
          <w:sz w:val="22"/>
          <w:szCs w:val="22"/>
        </w:rPr>
        <w:t xml:space="preserve"> luni, părțile se vor întâlni într</w:t>
      </w:r>
      <w:r w:rsidR="002A1765">
        <w:rPr>
          <w:rFonts w:ascii="Arial" w:hAnsi="Arial" w:cs="Arial"/>
          <w:sz w:val="22"/>
          <w:szCs w:val="22"/>
        </w:rPr>
        <w:t>-un termen de cel mult 10</w:t>
      </w:r>
      <w:r w:rsidRPr="0002407E">
        <w:rPr>
          <w:rFonts w:ascii="Arial" w:hAnsi="Arial" w:cs="Arial"/>
          <w:sz w:val="22"/>
          <w:szCs w:val="22"/>
        </w:rPr>
        <w:t xml:space="preserve"> zile de la expirarea acestei perioade, pentru a conveni asupra modului de continuare, modificare sau reziliere a Contractului</w:t>
      </w:r>
      <w:r w:rsidR="00ED1E06" w:rsidRPr="0002407E">
        <w:rPr>
          <w:rFonts w:ascii="Arial" w:hAnsi="Arial" w:cs="Arial"/>
          <w:sz w:val="22"/>
          <w:szCs w:val="22"/>
        </w:rPr>
        <w:t xml:space="preserve"> de Finanțare</w:t>
      </w:r>
      <w:r w:rsidRPr="0002407E">
        <w:rPr>
          <w:rFonts w:ascii="Arial" w:hAnsi="Arial" w:cs="Arial"/>
          <w:sz w:val="22"/>
          <w:szCs w:val="22"/>
        </w:rPr>
        <w:t>.</w:t>
      </w:r>
    </w:p>
    <w:p w14:paraId="7D3AA3B2" w14:textId="77777777" w:rsidR="00321232" w:rsidRPr="0002407E" w:rsidRDefault="00321232" w:rsidP="00321232">
      <w:pPr>
        <w:pStyle w:val="Head2-Alin"/>
        <w:numPr>
          <w:ilvl w:val="0"/>
          <w:numId w:val="0"/>
        </w:numPr>
        <w:spacing w:before="0" w:after="0" w:line="276" w:lineRule="auto"/>
        <w:ind w:left="567"/>
        <w:contextualSpacing/>
        <w:rPr>
          <w:rFonts w:ascii="Arial" w:hAnsi="Arial" w:cs="Arial"/>
          <w:sz w:val="22"/>
          <w:szCs w:val="22"/>
        </w:rPr>
      </w:pPr>
    </w:p>
    <w:p w14:paraId="4DA6EE22" w14:textId="37F3D052" w:rsidR="00321232" w:rsidRPr="0002407E" w:rsidRDefault="00321232" w:rsidP="00321232">
      <w:pPr>
        <w:pStyle w:val="Heading2"/>
        <w:spacing w:line="276" w:lineRule="auto"/>
        <w:rPr>
          <w:rFonts w:ascii="Arial" w:hAnsi="Arial" w:cs="Arial"/>
          <w:sz w:val="22"/>
          <w:szCs w:val="22"/>
          <w:lang w:val="ro-RO"/>
        </w:rPr>
      </w:pPr>
      <w:bookmarkStart w:id="29" w:name="_Toc424285813"/>
      <w:r w:rsidRPr="0002407E">
        <w:rPr>
          <w:rFonts w:ascii="Arial" w:hAnsi="Arial" w:cs="Arial"/>
          <w:sz w:val="22"/>
          <w:szCs w:val="22"/>
          <w:lang w:val="ro-RO"/>
        </w:rPr>
        <w:t>Articolul 1</w:t>
      </w:r>
      <w:r w:rsidR="007A043C">
        <w:rPr>
          <w:rFonts w:ascii="Arial" w:hAnsi="Arial" w:cs="Arial"/>
          <w:sz w:val="22"/>
          <w:szCs w:val="22"/>
          <w:lang w:val="ro-RO"/>
        </w:rPr>
        <w:t>5</w:t>
      </w:r>
      <w:r w:rsidRPr="0002407E">
        <w:rPr>
          <w:rFonts w:ascii="Arial" w:hAnsi="Arial" w:cs="Arial"/>
          <w:sz w:val="22"/>
          <w:szCs w:val="22"/>
          <w:lang w:val="ro-RO"/>
        </w:rPr>
        <w:t xml:space="preserve"> – </w:t>
      </w:r>
      <w:r w:rsidR="00CC4A64" w:rsidRPr="0002407E">
        <w:rPr>
          <w:rFonts w:ascii="Arial" w:hAnsi="Arial" w:cs="Arial"/>
          <w:sz w:val="22"/>
          <w:szCs w:val="22"/>
          <w:lang w:val="ro-RO"/>
        </w:rPr>
        <w:t>Încetarea Contractului de Finanțare</w:t>
      </w:r>
      <w:bookmarkEnd w:id="29"/>
      <w:r w:rsidR="00236FEA">
        <w:rPr>
          <w:rFonts w:ascii="Arial" w:hAnsi="Arial" w:cs="Arial"/>
          <w:sz w:val="22"/>
          <w:szCs w:val="22"/>
          <w:lang w:val="ro-RO"/>
        </w:rPr>
        <w:t xml:space="preserve"> și recuperarea sumelor plătite</w:t>
      </w:r>
    </w:p>
    <w:p w14:paraId="180A5B9B" w14:textId="77777777" w:rsidR="00F66FF8" w:rsidRPr="0002407E" w:rsidRDefault="00F66FF8" w:rsidP="00F66FF8"/>
    <w:p w14:paraId="0670C90A" w14:textId="15F000FF" w:rsidR="00EA26F6" w:rsidRPr="0002407E" w:rsidRDefault="00ED1E06" w:rsidP="00AD4DBB">
      <w:pPr>
        <w:pStyle w:val="Head2-Alin"/>
        <w:numPr>
          <w:ilvl w:val="0"/>
          <w:numId w:val="14"/>
        </w:numPr>
        <w:tabs>
          <w:tab w:val="clear" w:pos="2880"/>
        </w:tabs>
        <w:spacing w:before="0" w:after="0" w:line="276" w:lineRule="auto"/>
        <w:ind w:left="426" w:hanging="426"/>
        <w:contextualSpacing/>
        <w:rPr>
          <w:rFonts w:ascii="Arial" w:hAnsi="Arial" w:cs="Arial"/>
          <w:sz w:val="22"/>
          <w:szCs w:val="22"/>
        </w:rPr>
      </w:pPr>
      <w:r w:rsidRPr="0002407E">
        <w:rPr>
          <w:rFonts w:ascii="Arial" w:hAnsi="Arial" w:cs="Arial"/>
          <w:sz w:val="22"/>
          <w:szCs w:val="22"/>
        </w:rPr>
        <w:t>Oricare dintre părț</w:t>
      </w:r>
      <w:r w:rsidR="00321232" w:rsidRPr="0002407E">
        <w:rPr>
          <w:rFonts w:ascii="Arial" w:hAnsi="Arial" w:cs="Arial"/>
          <w:sz w:val="22"/>
          <w:szCs w:val="22"/>
        </w:rPr>
        <w:t>i poate decide rezil</w:t>
      </w:r>
      <w:r w:rsidRPr="0002407E">
        <w:rPr>
          <w:rFonts w:ascii="Arial" w:hAnsi="Arial" w:cs="Arial"/>
          <w:sz w:val="22"/>
          <w:szCs w:val="22"/>
        </w:rPr>
        <w:t xml:space="preserve">ierea prezentului </w:t>
      </w:r>
      <w:r w:rsidR="002E682D">
        <w:rPr>
          <w:rFonts w:ascii="Arial" w:hAnsi="Arial" w:cs="Arial"/>
          <w:sz w:val="22"/>
          <w:szCs w:val="22"/>
        </w:rPr>
        <w:t>C</w:t>
      </w:r>
      <w:r w:rsidRPr="0002407E">
        <w:rPr>
          <w:rFonts w:ascii="Arial" w:hAnsi="Arial" w:cs="Arial"/>
          <w:sz w:val="22"/>
          <w:szCs w:val="22"/>
        </w:rPr>
        <w:t>ontract, fără îndeplinirea altor formalități, în cazul neî</w:t>
      </w:r>
      <w:r w:rsidR="00321232" w:rsidRPr="0002407E">
        <w:rPr>
          <w:rFonts w:ascii="Arial" w:hAnsi="Arial" w:cs="Arial"/>
          <w:sz w:val="22"/>
          <w:szCs w:val="22"/>
        </w:rPr>
        <w:t>n</w:t>
      </w:r>
      <w:r w:rsidRPr="0002407E">
        <w:rPr>
          <w:rFonts w:ascii="Arial" w:hAnsi="Arial" w:cs="Arial"/>
          <w:sz w:val="22"/>
          <w:szCs w:val="22"/>
        </w:rPr>
        <w:t>deplinirii culpabile de către cealaltă parte a obligațiilor prezentului contract</w:t>
      </w:r>
      <w:r w:rsidR="003B75AC">
        <w:rPr>
          <w:rFonts w:ascii="Arial" w:hAnsi="Arial" w:cs="Arial"/>
          <w:sz w:val="22"/>
          <w:szCs w:val="22"/>
        </w:rPr>
        <w:t>.</w:t>
      </w:r>
    </w:p>
    <w:p w14:paraId="38460AB7" w14:textId="265C7F71" w:rsidR="00321232" w:rsidRPr="0002407E" w:rsidRDefault="00321232" w:rsidP="00AD4DBB">
      <w:pPr>
        <w:pStyle w:val="Head2-Alin"/>
        <w:numPr>
          <w:ilvl w:val="0"/>
          <w:numId w:val="14"/>
        </w:numPr>
        <w:tabs>
          <w:tab w:val="clear" w:pos="2880"/>
        </w:tabs>
        <w:spacing w:before="0" w:after="0" w:line="276" w:lineRule="auto"/>
        <w:ind w:left="426" w:hanging="426"/>
        <w:contextualSpacing/>
        <w:rPr>
          <w:rFonts w:ascii="Arial" w:hAnsi="Arial" w:cs="Arial"/>
          <w:sz w:val="22"/>
          <w:szCs w:val="22"/>
        </w:rPr>
      </w:pPr>
      <w:r w:rsidRPr="0002407E">
        <w:rPr>
          <w:rFonts w:ascii="Arial" w:hAnsi="Arial" w:cs="Arial"/>
          <w:sz w:val="22"/>
          <w:szCs w:val="22"/>
        </w:rPr>
        <w:t>AM poate decide re</w:t>
      </w:r>
      <w:r w:rsidR="00ED1E06" w:rsidRPr="0002407E">
        <w:rPr>
          <w:rFonts w:ascii="Arial" w:hAnsi="Arial" w:cs="Arial"/>
          <w:sz w:val="22"/>
          <w:szCs w:val="22"/>
        </w:rPr>
        <w:t>zilierea preze</w:t>
      </w:r>
      <w:r w:rsidR="00DD45D9" w:rsidRPr="0002407E">
        <w:rPr>
          <w:rFonts w:ascii="Arial" w:hAnsi="Arial" w:cs="Arial"/>
          <w:sz w:val="22"/>
          <w:szCs w:val="22"/>
        </w:rPr>
        <w:t>ntului C</w:t>
      </w:r>
      <w:r w:rsidR="00ED1E06" w:rsidRPr="0002407E">
        <w:rPr>
          <w:rFonts w:ascii="Arial" w:hAnsi="Arial" w:cs="Arial"/>
          <w:sz w:val="22"/>
          <w:szCs w:val="22"/>
        </w:rPr>
        <w:t>ontract fără îndeplinirea altor formalități, cu recuperarea integrală a sumelor plătite, în urmă</w:t>
      </w:r>
      <w:r w:rsidRPr="0002407E">
        <w:rPr>
          <w:rFonts w:ascii="Arial" w:hAnsi="Arial" w:cs="Arial"/>
          <w:sz w:val="22"/>
          <w:szCs w:val="22"/>
        </w:rPr>
        <w:t>toarele cazuri:</w:t>
      </w:r>
    </w:p>
    <w:p w14:paraId="7215EA7D" w14:textId="5198A048" w:rsidR="00321232" w:rsidRPr="0002407E" w:rsidRDefault="00321232" w:rsidP="00E618FA">
      <w:pPr>
        <w:pStyle w:val="Head2-Alin"/>
        <w:numPr>
          <w:ilvl w:val="0"/>
          <w:numId w:val="30"/>
        </w:numPr>
        <w:tabs>
          <w:tab w:val="clear" w:pos="2880"/>
        </w:tabs>
        <w:spacing w:before="0" w:after="0" w:line="276" w:lineRule="auto"/>
        <w:ind w:left="851"/>
        <w:contextualSpacing/>
        <w:rPr>
          <w:rFonts w:ascii="Arial" w:hAnsi="Arial" w:cs="Arial"/>
          <w:sz w:val="22"/>
          <w:szCs w:val="22"/>
        </w:rPr>
      </w:pPr>
      <w:r w:rsidRPr="0002407E">
        <w:rPr>
          <w:rFonts w:ascii="Arial" w:hAnsi="Arial" w:cs="Arial"/>
          <w:sz w:val="22"/>
          <w:szCs w:val="22"/>
        </w:rPr>
        <w:t xml:space="preserve">În situaţia în care Beneficiarul nu a început </w:t>
      </w:r>
      <w:r w:rsidR="00964E25" w:rsidRPr="0002407E">
        <w:rPr>
          <w:rFonts w:ascii="Arial" w:hAnsi="Arial" w:cs="Arial"/>
          <w:sz w:val="22"/>
          <w:szCs w:val="22"/>
        </w:rPr>
        <w:t xml:space="preserve">executarea Contractului </w:t>
      </w:r>
      <w:r w:rsidR="001028EF">
        <w:rPr>
          <w:rFonts w:ascii="Arial" w:hAnsi="Arial" w:cs="Arial"/>
          <w:sz w:val="22"/>
          <w:szCs w:val="22"/>
        </w:rPr>
        <w:t>într-un termen de 6</w:t>
      </w:r>
      <w:r w:rsidRPr="0002407E">
        <w:rPr>
          <w:rFonts w:ascii="Arial" w:hAnsi="Arial" w:cs="Arial"/>
          <w:sz w:val="22"/>
          <w:szCs w:val="22"/>
        </w:rPr>
        <w:t xml:space="preserve"> luni de la data intrării în vigoare a Contractului</w:t>
      </w:r>
      <w:r w:rsidR="00ED1E06" w:rsidRPr="0002407E">
        <w:rPr>
          <w:rFonts w:ascii="Arial" w:hAnsi="Arial" w:cs="Arial"/>
          <w:sz w:val="22"/>
          <w:szCs w:val="22"/>
        </w:rPr>
        <w:t xml:space="preserve"> de Finanțare </w:t>
      </w:r>
      <w:r w:rsidRPr="0002407E">
        <w:rPr>
          <w:rFonts w:ascii="Arial" w:hAnsi="Arial" w:cs="Arial"/>
          <w:sz w:val="22"/>
          <w:szCs w:val="22"/>
        </w:rPr>
        <w:t>în cazul în care AM și-a respectat obligațiile legale/contractuale;</w:t>
      </w:r>
    </w:p>
    <w:p w14:paraId="4DD1BFB6" w14:textId="77777777" w:rsidR="00321232" w:rsidRPr="0002407E" w:rsidRDefault="00827C01" w:rsidP="00E618FA">
      <w:pPr>
        <w:pStyle w:val="Head2-Alin"/>
        <w:numPr>
          <w:ilvl w:val="0"/>
          <w:numId w:val="30"/>
        </w:numPr>
        <w:tabs>
          <w:tab w:val="clear" w:pos="2880"/>
        </w:tabs>
        <w:spacing w:before="0" w:after="0" w:line="276" w:lineRule="auto"/>
        <w:ind w:left="851"/>
        <w:contextualSpacing/>
        <w:rPr>
          <w:rFonts w:ascii="Arial" w:hAnsi="Arial" w:cs="Arial"/>
          <w:sz w:val="22"/>
          <w:szCs w:val="22"/>
        </w:rPr>
      </w:pPr>
      <w:r w:rsidRPr="0002407E">
        <w:rPr>
          <w:rFonts w:ascii="Arial" w:hAnsi="Arial" w:cs="Arial"/>
          <w:sz w:val="22"/>
          <w:szCs w:val="22"/>
        </w:rPr>
        <w:t>În situația î</w:t>
      </w:r>
      <w:r w:rsidR="00321232" w:rsidRPr="0002407E">
        <w:rPr>
          <w:rFonts w:ascii="Arial" w:hAnsi="Arial" w:cs="Arial"/>
          <w:sz w:val="22"/>
          <w:szCs w:val="22"/>
        </w:rPr>
        <w:t xml:space="preserve">n care, ulterior </w:t>
      </w:r>
      <w:r w:rsidRPr="0002407E">
        <w:rPr>
          <w:rFonts w:ascii="Arial" w:hAnsi="Arial" w:cs="Arial"/>
          <w:sz w:val="22"/>
          <w:szCs w:val="22"/>
        </w:rPr>
        <w:t>încheierii prezentului Contract, se constată că Beneficiarul/Partenerii/Proiectul nu au îndeplinit condiț</w:t>
      </w:r>
      <w:r w:rsidR="00321232" w:rsidRPr="0002407E">
        <w:rPr>
          <w:rFonts w:ascii="Arial" w:hAnsi="Arial" w:cs="Arial"/>
          <w:sz w:val="22"/>
          <w:szCs w:val="22"/>
        </w:rPr>
        <w:t xml:space="preserve">iile de eligibilitate la </w:t>
      </w:r>
      <w:r w:rsidRPr="0002407E">
        <w:rPr>
          <w:rFonts w:ascii="Arial" w:hAnsi="Arial" w:cs="Arial"/>
          <w:sz w:val="22"/>
          <w:szCs w:val="22"/>
        </w:rPr>
        <w:t>data depunerii cererii de finanț</w:t>
      </w:r>
      <w:r w:rsidR="00321232" w:rsidRPr="0002407E">
        <w:rPr>
          <w:rFonts w:ascii="Arial" w:hAnsi="Arial" w:cs="Arial"/>
          <w:sz w:val="22"/>
          <w:szCs w:val="22"/>
        </w:rPr>
        <w:t>are;</w:t>
      </w:r>
    </w:p>
    <w:p w14:paraId="02B47E2A" w14:textId="6DCC855A" w:rsidR="00321232" w:rsidRPr="0002407E" w:rsidRDefault="00827C01" w:rsidP="00E618FA">
      <w:pPr>
        <w:pStyle w:val="Head2-Alin"/>
        <w:numPr>
          <w:ilvl w:val="0"/>
          <w:numId w:val="30"/>
        </w:numPr>
        <w:tabs>
          <w:tab w:val="clear" w:pos="2880"/>
        </w:tabs>
        <w:spacing w:before="0" w:after="0" w:line="276" w:lineRule="auto"/>
        <w:ind w:left="851"/>
        <w:contextualSpacing/>
        <w:rPr>
          <w:rFonts w:ascii="Arial" w:hAnsi="Arial" w:cs="Arial"/>
          <w:sz w:val="22"/>
          <w:szCs w:val="22"/>
        </w:rPr>
      </w:pPr>
      <w:r w:rsidRPr="0002407E">
        <w:rPr>
          <w:rFonts w:ascii="Arial" w:hAnsi="Arial" w:cs="Arial"/>
          <w:sz w:val="22"/>
          <w:szCs w:val="22"/>
        </w:rPr>
        <w:t>Dacă Beneficiarul încalcă</w:t>
      </w:r>
      <w:r w:rsidR="00F515F4">
        <w:rPr>
          <w:rFonts w:ascii="Arial" w:hAnsi="Arial" w:cs="Arial"/>
          <w:sz w:val="22"/>
          <w:szCs w:val="22"/>
        </w:rPr>
        <w:t xml:space="preserve"> prevederile art. 9</w:t>
      </w:r>
      <w:r w:rsidRPr="0002407E">
        <w:rPr>
          <w:rFonts w:ascii="Arial" w:hAnsi="Arial" w:cs="Arial"/>
          <w:sz w:val="22"/>
          <w:szCs w:val="22"/>
        </w:rPr>
        <w:t xml:space="preserve"> alin. </w:t>
      </w:r>
      <w:r w:rsidR="00321232" w:rsidRPr="0002407E">
        <w:rPr>
          <w:rFonts w:ascii="Arial" w:hAnsi="Arial" w:cs="Arial"/>
          <w:sz w:val="22"/>
          <w:szCs w:val="22"/>
        </w:rPr>
        <w:t>(2);</w:t>
      </w:r>
    </w:p>
    <w:p w14:paraId="6158CAF3" w14:textId="0E916AC9" w:rsidR="00321232" w:rsidRPr="0002407E" w:rsidRDefault="009D5788" w:rsidP="00E618FA">
      <w:pPr>
        <w:pStyle w:val="Head2-Alin"/>
        <w:numPr>
          <w:ilvl w:val="0"/>
          <w:numId w:val="30"/>
        </w:numPr>
        <w:tabs>
          <w:tab w:val="clear" w:pos="2880"/>
        </w:tabs>
        <w:spacing w:before="0" w:after="0" w:line="276" w:lineRule="auto"/>
        <w:ind w:left="851"/>
        <w:contextualSpacing/>
        <w:rPr>
          <w:rFonts w:ascii="Arial" w:hAnsi="Arial" w:cs="Arial"/>
          <w:sz w:val="22"/>
          <w:szCs w:val="22"/>
        </w:rPr>
      </w:pPr>
      <w:r w:rsidRPr="0002407E">
        <w:rPr>
          <w:rFonts w:ascii="Arial" w:hAnsi="Arial" w:cs="Arial"/>
          <w:sz w:val="22"/>
          <w:szCs w:val="22"/>
        </w:rPr>
        <w:t>D</w:t>
      </w:r>
      <w:r w:rsidR="00321232" w:rsidRPr="0002407E">
        <w:rPr>
          <w:rFonts w:ascii="Arial" w:hAnsi="Arial" w:cs="Arial"/>
          <w:sz w:val="22"/>
          <w:szCs w:val="22"/>
        </w:rPr>
        <w:t>acă se constată faptul că Proiectul face obiectul unei alte finanţări din fonduri publice naţionale sau comunitare sau faptul că a mai beneficiat de finanţare din alte programe naţionale sau comunitare, pentru acelea</w:t>
      </w:r>
      <w:r w:rsidR="00F10527" w:rsidRPr="0002407E">
        <w:rPr>
          <w:rFonts w:ascii="Arial" w:hAnsi="Arial" w:cs="Arial"/>
          <w:sz w:val="22"/>
          <w:szCs w:val="22"/>
        </w:rPr>
        <w:t>și activități</w:t>
      </w:r>
      <w:r w:rsidR="00DD45D9" w:rsidRPr="0002407E">
        <w:rPr>
          <w:rFonts w:ascii="Arial" w:hAnsi="Arial" w:cs="Arial"/>
          <w:sz w:val="22"/>
          <w:szCs w:val="22"/>
        </w:rPr>
        <w:t xml:space="preserve"> î</w:t>
      </w:r>
      <w:r w:rsidR="008F5371" w:rsidRPr="0002407E">
        <w:rPr>
          <w:rFonts w:ascii="Arial" w:hAnsi="Arial" w:cs="Arial"/>
          <w:sz w:val="22"/>
          <w:szCs w:val="22"/>
        </w:rPr>
        <w:t>n ultimii 3/5 ani</w:t>
      </w:r>
      <w:r w:rsidR="00DD45D9" w:rsidRPr="0002407E">
        <w:rPr>
          <w:rFonts w:ascii="Arial" w:hAnsi="Arial" w:cs="Arial"/>
          <w:sz w:val="22"/>
          <w:szCs w:val="22"/>
        </w:rPr>
        <w:t>, după</w:t>
      </w:r>
      <w:r w:rsidR="008F5371" w:rsidRPr="0002407E">
        <w:rPr>
          <w:rFonts w:ascii="Arial" w:hAnsi="Arial" w:cs="Arial"/>
          <w:sz w:val="22"/>
          <w:szCs w:val="22"/>
        </w:rPr>
        <w:t xml:space="preserve"> caz</w:t>
      </w:r>
      <w:r w:rsidR="00784653" w:rsidRPr="0002407E">
        <w:rPr>
          <w:rFonts w:ascii="Arial" w:hAnsi="Arial" w:cs="Arial"/>
          <w:sz w:val="22"/>
          <w:szCs w:val="22"/>
        </w:rPr>
        <w:t>;</w:t>
      </w:r>
    </w:p>
    <w:p w14:paraId="266EC73D" w14:textId="77673AAF" w:rsidR="00321232" w:rsidRDefault="00F10527" w:rsidP="00DE4449">
      <w:pPr>
        <w:pStyle w:val="Head2-Alin"/>
        <w:numPr>
          <w:ilvl w:val="0"/>
          <w:numId w:val="14"/>
        </w:numPr>
        <w:tabs>
          <w:tab w:val="clear" w:pos="2880"/>
        </w:tabs>
        <w:spacing w:before="0" w:after="0" w:line="276" w:lineRule="auto"/>
        <w:contextualSpacing/>
        <w:rPr>
          <w:rFonts w:ascii="Arial" w:hAnsi="Arial" w:cs="Arial"/>
          <w:sz w:val="22"/>
          <w:szCs w:val="22"/>
        </w:rPr>
      </w:pPr>
      <w:r w:rsidRPr="0002407E">
        <w:rPr>
          <w:rFonts w:ascii="Arial" w:hAnsi="Arial" w:cs="Arial"/>
          <w:sz w:val="22"/>
          <w:szCs w:val="22"/>
        </w:rPr>
        <w:t>Prezentul C</w:t>
      </w:r>
      <w:r w:rsidR="00321232" w:rsidRPr="0002407E">
        <w:rPr>
          <w:rFonts w:ascii="Arial" w:hAnsi="Arial" w:cs="Arial"/>
          <w:sz w:val="22"/>
          <w:szCs w:val="22"/>
        </w:rPr>
        <w:t>ontr</w:t>
      </w:r>
      <w:r w:rsidR="00DD45D9" w:rsidRPr="0002407E">
        <w:rPr>
          <w:rFonts w:ascii="Arial" w:hAnsi="Arial" w:cs="Arial"/>
          <w:sz w:val="22"/>
          <w:szCs w:val="22"/>
        </w:rPr>
        <w:t>act poate înceta prin acordul pă</w:t>
      </w:r>
      <w:r w:rsidR="00321232" w:rsidRPr="0002407E">
        <w:rPr>
          <w:rFonts w:ascii="Arial" w:hAnsi="Arial" w:cs="Arial"/>
          <w:sz w:val="22"/>
          <w:szCs w:val="22"/>
        </w:rPr>
        <w:t>rților cu recuperarea proporțională a finanțării acordate, dacă este cazul.</w:t>
      </w:r>
    </w:p>
    <w:p w14:paraId="4511856F" w14:textId="3362EF5C" w:rsidR="00FA2CFB" w:rsidRPr="0002407E" w:rsidRDefault="00FA2CFB" w:rsidP="00DE4449">
      <w:pPr>
        <w:pStyle w:val="Head2-Alin"/>
        <w:numPr>
          <w:ilvl w:val="0"/>
          <w:numId w:val="14"/>
        </w:numPr>
        <w:tabs>
          <w:tab w:val="clear" w:pos="2880"/>
        </w:tabs>
        <w:spacing w:before="0" w:after="0" w:line="276" w:lineRule="auto"/>
        <w:contextualSpacing/>
        <w:rPr>
          <w:rFonts w:ascii="Arial" w:hAnsi="Arial" w:cs="Arial"/>
          <w:sz w:val="22"/>
          <w:szCs w:val="22"/>
        </w:rPr>
      </w:pPr>
      <w:r>
        <w:rPr>
          <w:rFonts w:ascii="Arial" w:hAnsi="Arial" w:cs="Arial"/>
          <w:sz w:val="22"/>
          <w:szCs w:val="22"/>
        </w:rPr>
        <w:t>În situația încălcării prevederilor art. 7 alin. (2</w:t>
      </w:r>
      <w:r w:rsidR="00FE40F6">
        <w:rPr>
          <w:rFonts w:ascii="Arial" w:hAnsi="Arial" w:cs="Arial"/>
          <w:sz w:val="22"/>
          <w:szCs w:val="22"/>
        </w:rPr>
        <w:t>8</w:t>
      </w:r>
      <w:r>
        <w:rPr>
          <w:rFonts w:ascii="Arial" w:hAnsi="Arial" w:cs="Arial"/>
          <w:sz w:val="22"/>
          <w:szCs w:val="22"/>
        </w:rPr>
        <w:t>), cont</w:t>
      </w:r>
      <w:r w:rsidR="002E682D">
        <w:rPr>
          <w:rFonts w:ascii="Arial" w:hAnsi="Arial" w:cs="Arial"/>
          <w:sz w:val="22"/>
          <w:szCs w:val="22"/>
        </w:rPr>
        <w:t>r</w:t>
      </w:r>
      <w:r>
        <w:rPr>
          <w:rFonts w:ascii="Arial" w:hAnsi="Arial" w:cs="Arial"/>
          <w:sz w:val="22"/>
          <w:szCs w:val="22"/>
        </w:rPr>
        <w:t>ibuția din partea fondurilor ESI se recuperează.</w:t>
      </w:r>
    </w:p>
    <w:p w14:paraId="02DE3C6A" w14:textId="5A159008" w:rsidR="00321232" w:rsidRPr="0002407E" w:rsidRDefault="00321232" w:rsidP="004A2731">
      <w:pPr>
        <w:pStyle w:val="Head2-Alin"/>
        <w:numPr>
          <w:ilvl w:val="0"/>
          <w:numId w:val="0"/>
        </w:numPr>
        <w:spacing w:before="0" w:after="0" w:line="276" w:lineRule="auto"/>
        <w:ind w:left="502" w:hanging="502"/>
        <w:contextualSpacing/>
        <w:rPr>
          <w:rFonts w:ascii="Arial" w:hAnsi="Arial" w:cs="Arial"/>
          <w:sz w:val="22"/>
          <w:szCs w:val="22"/>
        </w:rPr>
      </w:pPr>
      <w:r w:rsidRPr="0002407E">
        <w:rPr>
          <w:rFonts w:ascii="Arial" w:hAnsi="Arial" w:cs="Arial"/>
          <w:sz w:val="22"/>
          <w:szCs w:val="22"/>
        </w:rPr>
        <w:t>.</w:t>
      </w:r>
    </w:p>
    <w:p w14:paraId="4B0B603F" w14:textId="4776ECE4" w:rsidR="00321232" w:rsidRPr="0002407E" w:rsidRDefault="00321232" w:rsidP="00F66FF8">
      <w:pPr>
        <w:pStyle w:val="Heading2"/>
        <w:ind w:left="1418" w:hanging="1418"/>
        <w:rPr>
          <w:rFonts w:ascii="Arial" w:hAnsi="Arial" w:cs="Arial"/>
          <w:sz w:val="22"/>
          <w:szCs w:val="22"/>
          <w:lang w:val="ro-RO"/>
        </w:rPr>
      </w:pPr>
      <w:bookmarkStart w:id="30" w:name="_Toc424285814"/>
      <w:r w:rsidRPr="0002407E">
        <w:rPr>
          <w:rFonts w:ascii="Arial" w:hAnsi="Arial" w:cs="Arial"/>
          <w:sz w:val="22"/>
          <w:szCs w:val="22"/>
          <w:lang w:val="ro-RO"/>
        </w:rPr>
        <w:t>Arti</w:t>
      </w:r>
      <w:r w:rsidR="007A043C">
        <w:rPr>
          <w:rFonts w:ascii="Arial" w:hAnsi="Arial" w:cs="Arial"/>
          <w:sz w:val="22"/>
          <w:szCs w:val="22"/>
          <w:lang w:val="ro-RO"/>
        </w:rPr>
        <w:t>colul 16</w:t>
      </w:r>
      <w:r w:rsidRPr="0002407E">
        <w:rPr>
          <w:rFonts w:ascii="Arial" w:hAnsi="Arial" w:cs="Arial"/>
          <w:sz w:val="22"/>
          <w:szCs w:val="22"/>
          <w:lang w:val="ro-RO"/>
        </w:rPr>
        <w:t xml:space="preserve"> – </w:t>
      </w:r>
      <w:r w:rsidR="00CC4A64" w:rsidRPr="0002407E">
        <w:rPr>
          <w:rFonts w:ascii="Arial" w:hAnsi="Arial" w:cs="Arial"/>
          <w:sz w:val="22"/>
          <w:szCs w:val="22"/>
          <w:lang w:val="ro-RO"/>
        </w:rPr>
        <w:t xml:space="preserve">Soluționarea litigiilor </w:t>
      </w:r>
      <w:bookmarkEnd w:id="30"/>
    </w:p>
    <w:p w14:paraId="0E781D8B" w14:textId="77777777" w:rsidR="00F66FF8" w:rsidRPr="0002407E" w:rsidRDefault="00F66FF8" w:rsidP="00F66FF8"/>
    <w:p w14:paraId="31120A01" w14:textId="77777777" w:rsidR="00321232" w:rsidRPr="0002407E" w:rsidRDefault="00321232" w:rsidP="004A2731">
      <w:pPr>
        <w:pStyle w:val="Head2-Alin"/>
        <w:numPr>
          <w:ilvl w:val="0"/>
          <w:numId w:val="0"/>
        </w:numPr>
        <w:spacing w:before="0" w:after="0" w:line="276" w:lineRule="auto"/>
        <w:ind w:left="426" w:hanging="425"/>
        <w:rPr>
          <w:rFonts w:ascii="Arial" w:hAnsi="Arial" w:cs="Arial"/>
          <w:sz w:val="22"/>
          <w:szCs w:val="22"/>
          <w:lang w:eastAsia="ro-RO"/>
        </w:rPr>
      </w:pPr>
      <w:r w:rsidRPr="0002407E">
        <w:rPr>
          <w:rFonts w:ascii="Arial" w:hAnsi="Arial" w:cs="Arial"/>
          <w:sz w:val="22"/>
          <w:szCs w:val="22"/>
          <w:lang w:eastAsia="ro-RO"/>
        </w:rPr>
        <w:t>(1) Părţile contractante vor depune toate eforturile pentru a rezolva pe cale amiabilă orice neînţelegere sau dispută care poate apărea între ele în  cadrul sau în legătură c</w:t>
      </w:r>
      <w:r w:rsidR="00F10527" w:rsidRPr="0002407E">
        <w:rPr>
          <w:rFonts w:ascii="Arial" w:hAnsi="Arial" w:cs="Arial"/>
          <w:sz w:val="22"/>
          <w:szCs w:val="22"/>
          <w:lang w:eastAsia="ro-RO"/>
        </w:rPr>
        <w:t>u îndeplinirea Contractului de F</w:t>
      </w:r>
      <w:r w:rsidRPr="0002407E">
        <w:rPr>
          <w:rFonts w:ascii="Arial" w:hAnsi="Arial" w:cs="Arial"/>
          <w:sz w:val="22"/>
          <w:szCs w:val="22"/>
          <w:lang w:eastAsia="ro-RO"/>
        </w:rPr>
        <w:t>inanțare.</w:t>
      </w:r>
    </w:p>
    <w:p w14:paraId="1C169E29" w14:textId="6702C327" w:rsidR="00321232" w:rsidRDefault="00321232" w:rsidP="004A2731">
      <w:pPr>
        <w:pStyle w:val="Head2-Alin"/>
        <w:numPr>
          <w:ilvl w:val="0"/>
          <w:numId w:val="0"/>
        </w:numPr>
        <w:spacing w:before="0" w:after="0" w:line="276" w:lineRule="auto"/>
        <w:ind w:left="426" w:hanging="425"/>
        <w:rPr>
          <w:rFonts w:ascii="Arial" w:hAnsi="Arial" w:cs="Arial"/>
          <w:sz w:val="22"/>
          <w:szCs w:val="22"/>
          <w:lang w:eastAsia="ro-RO"/>
        </w:rPr>
      </w:pPr>
      <w:r w:rsidRPr="0002407E">
        <w:rPr>
          <w:rFonts w:ascii="Arial" w:hAnsi="Arial" w:cs="Arial"/>
          <w:sz w:val="22"/>
          <w:szCs w:val="22"/>
          <w:lang w:eastAsia="ro-RO"/>
        </w:rPr>
        <w:t>(2) În cazul în care nu se soluționează amiabil divergenţele contractuale, litigiul va fi soluţionat de că</w:t>
      </w:r>
      <w:r w:rsidR="00F10527" w:rsidRPr="0002407E">
        <w:rPr>
          <w:rFonts w:ascii="Arial" w:hAnsi="Arial" w:cs="Arial"/>
          <w:sz w:val="22"/>
          <w:szCs w:val="22"/>
          <w:lang w:eastAsia="ro-RO"/>
        </w:rPr>
        <w:t>tre instanţele româ</w:t>
      </w:r>
      <w:r w:rsidRPr="0002407E">
        <w:rPr>
          <w:rFonts w:ascii="Arial" w:hAnsi="Arial" w:cs="Arial"/>
          <w:sz w:val="22"/>
          <w:szCs w:val="22"/>
          <w:lang w:eastAsia="ro-RO"/>
        </w:rPr>
        <w:t>ne</w:t>
      </w:r>
      <w:r w:rsidR="00F10527" w:rsidRPr="0002407E">
        <w:rPr>
          <w:rFonts w:ascii="Arial" w:hAnsi="Arial" w:cs="Arial"/>
          <w:sz w:val="22"/>
          <w:szCs w:val="22"/>
          <w:lang w:eastAsia="ro-RO"/>
        </w:rPr>
        <w:t>ș</w:t>
      </w:r>
      <w:r w:rsidRPr="0002407E">
        <w:rPr>
          <w:rFonts w:ascii="Arial" w:hAnsi="Arial" w:cs="Arial"/>
          <w:sz w:val="22"/>
          <w:szCs w:val="22"/>
          <w:lang w:eastAsia="ro-RO"/>
        </w:rPr>
        <w:t>ti competente</w:t>
      </w:r>
      <w:r w:rsidR="00623F78">
        <w:rPr>
          <w:rFonts w:ascii="Arial" w:hAnsi="Arial" w:cs="Arial"/>
          <w:sz w:val="22"/>
          <w:szCs w:val="22"/>
          <w:lang w:eastAsia="ro-RO"/>
        </w:rPr>
        <w:t>.</w:t>
      </w:r>
    </w:p>
    <w:p w14:paraId="48ED01F2" w14:textId="77777777" w:rsidR="003B75AC" w:rsidRDefault="003B75AC" w:rsidP="004A2731">
      <w:pPr>
        <w:pStyle w:val="Head2-Alin"/>
        <w:numPr>
          <w:ilvl w:val="0"/>
          <w:numId w:val="0"/>
        </w:numPr>
        <w:spacing w:before="0" w:after="0" w:line="276" w:lineRule="auto"/>
        <w:ind w:left="426" w:hanging="425"/>
        <w:rPr>
          <w:rFonts w:ascii="Arial" w:hAnsi="Arial" w:cs="Arial"/>
          <w:sz w:val="22"/>
          <w:szCs w:val="22"/>
          <w:lang w:eastAsia="ro-RO"/>
        </w:rPr>
      </w:pPr>
    </w:p>
    <w:p w14:paraId="47706EEA" w14:textId="3F5BE438" w:rsidR="003B75AC" w:rsidRDefault="003B75AC" w:rsidP="004A2731">
      <w:pPr>
        <w:pStyle w:val="Head2-Alin"/>
        <w:numPr>
          <w:ilvl w:val="0"/>
          <w:numId w:val="0"/>
        </w:numPr>
        <w:spacing w:before="0" w:after="0" w:line="276" w:lineRule="auto"/>
        <w:ind w:left="426" w:hanging="425"/>
        <w:rPr>
          <w:rFonts w:ascii="Arial" w:hAnsi="Arial" w:cs="Arial"/>
          <w:b/>
          <w:sz w:val="22"/>
          <w:szCs w:val="22"/>
          <w:lang w:eastAsia="ro-RO"/>
        </w:rPr>
      </w:pPr>
      <w:r w:rsidRPr="003B75AC">
        <w:rPr>
          <w:rFonts w:ascii="Arial" w:hAnsi="Arial" w:cs="Arial"/>
          <w:b/>
          <w:sz w:val="22"/>
          <w:szCs w:val="22"/>
          <w:lang w:eastAsia="ro-RO"/>
        </w:rPr>
        <w:t>Articolul 17- Transparență</w:t>
      </w:r>
    </w:p>
    <w:p w14:paraId="434F10AF" w14:textId="77777777" w:rsidR="003B75AC" w:rsidRDefault="003B75AC" w:rsidP="004A2731">
      <w:pPr>
        <w:pStyle w:val="Head2-Alin"/>
        <w:numPr>
          <w:ilvl w:val="0"/>
          <w:numId w:val="0"/>
        </w:numPr>
        <w:spacing w:before="0" w:after="0" w:line="276" w:lineRule="auto"/>
        <w:ind w:left="426" w:hanging="425"/>
        <w:rPr>
          <w:rFonts w:ascii="Arial" w:hAnsi="Arial" w:cs="Arial"/>
          <w:b/>
          <w:sz w:val="22"/>
          <w:szCs w:val="22"/>
          <w:lang w:eastAsia="ro-RO"/>
        </w:rPr>
      </w:pPr>
    </w:p>
    <w:p w14:paraId="4B3FE955" w14:textId="75856327" w:rsidR="003B75AC" w:rsidRDefault="003B75AC" w:rsidP="003B75AC">
      <w:pPr>
        <w:pStyle w:val="Head2-Alin"/>
        <w:numPr>
          <w:ilvl w:val="0"/>
          <w:numId w:val="37"/>
        </w:numPr>
        <w:tabs>
          <w:tab w:val="clear" w:pos="2880"/>
        </w:tabs>
        <w:spacing w:before="0" w:after="0" w:line="276" w:lineRule="auto"/>
        <w:rPr>
          <w:rFonts w:ascii="Arial" w:hAnsi="Arial" w:cs="Arial"/>
          <w:sz w:val="22"/>
          <w:szCs w:val="22"/>
          <w:lang w:eastAsia="ro-RO"/>
        </w:rPr>
      </w:pPr>
      <w:r>
        <w:rPr>
          <w:rFonts w:ascii="Arial" w:hAnsi="Arial" w:cs="Arial"/>
          <w:sz w:val="22"/>
          <w:szCs w:val="22"/>
          <w:lang w:eastAsia="ro-RO"/>
        </w:rPr>
        <w:t>Contractul de finanțare, inclusiv anexele sale, precum și informațiile și documentele vizând executarea acestora constituie informații de interes public în condițiile prevederilor Legii nr.</w:t>
      </w:r>
      <w:r w:rsidR="002E682D">
        <w:rPr>
          <w:rFonts w:ascii="Arial" w:hAnsi="Arial" w:cs="Arial"/>
          <w:sz w:val="22"/>
          <w:szCs w:val="22"/>
          <w:lang w:eastAsia="ro-RO"/>
        </w:rPr>
        <w:t xml:space="preserve"> </w:t>
      </w:r>
      <w:r>
        <w:rPr>
          <w:rFonts w:ascii="Arial" w:hAnsi="Arial" w:cs="Arial"/>
          <w:sz w:val="22"/>
          <w:szCs w:val="22"/>
          <w:lang w:eastAsia="ro-RO"/>
        </w:rPr>
        <w:t>544 din 2001 privind liberul acces la informațiile de interes public, cu modificările și completările ulterioare, cu respectarea excepțiilor prevăzute de aceasta și a celor stabilite prin prezentul contract.</w:t>
      </w:r>
    </w:p>
    <w:p w14:paraId="17AC0F8D" w14:textId="56C7646F" w:rsidR="003B75AC" w:rsidRDefault="003B75AC" w:rsidP="003B75AC">
      <w:pPr>
        <w:pStyle w:val="Head2-Alin"/>
        <w:numPr>
          <w:ilvl w:val="0"/>
          <w:numId w:val="37"/>
        </w:numPr>
        <w:tabs>
          <w:tab w:val="clear" w:pos="2880"/>
        </w:tabs>
        <w:spacing w:before="0" w:after="0" w:line="276" w:lineRule="auto"/>
        <w:rPr>
          <w:rFonts w:ascii="Arial" w:hAnsi="Arial" w:cs="Arial"/>
          <w:sz w:val="22"/>
          <w:szCs w:val="22"/>
          <w:lang w:eastAsia="ro-RO"/>
        </w:rPr>
      </w:pPr>
      <w:r>
        <w:rPr>
          <w:rFonts w:ascii="Arial" w:hAnsi="Arial" w:cs="Arial"/>
          <w:sz w:val="22"/>
          <w:szCs w:val="22"/>
          <w:lang w:eastAsia="ro-RO"/>
        </w:rPr>
        <w:t xml:space="preserve">Următoarele elemente, așa cum rezultă acestea din </w:t>
      </w:r>
      <w:r w:rsidR="002E682D">
        <w:rPr>
          <w:rFonts w:ascii="Arial" w:hAnsi="Arial" w:cs="Arial"/>
          <w:sz w:val="22"/>
          <w:szCs w:val="22"/>
          <w:lang w:eastAsia="ro-RO"/>
        </w:rPr>
        <w:t>C</w:t>
      </w:r>
      <w:r>
        <w:rPr>
          <w:rFonts w:ascii="Arial" w:hAnsi="Arial" w:cs="Arial"/>
          <w:sz w:val="22"/>
          <w:szCs w:val="22"/>
          <w:lang w:eastAsia="ro-RO"/>
        </w:rPr>
        <w:t xml:space="preserve">ontractul de finanțare și anexele acestuia, inclusiv, dacă e cazul, din actele adiționale prin care se aduc modificări contractului sau anexele sale, nu pot avea caracter confidențial: </w:t>
      </w:r>
    </w:p>
    <w:p w14:paraId="70021B6D" w14:textId="70300FEC" w:rsidR="00FF2F99" w:rsidRDefault="00FF2F99" w:rsidP="00547CC9">
      <w:pPr>
        <w:pStyle w:val="Head2-Alin"/>
        <w:numPr>
          <w:ilvl w:val="1"/>
          <w:numId w:val="39"/>
        </w:numPr>
        <w:tabs>
          <w:tab w:val="clear" w:pos="2880"/>
        </w:tabs>
        <w:spacing w:before="0" w:after="0" w:line="276" w:lineRule="auto"/>
        <w:rPr>
          <w:rFonts w:ascii="Arial" w:hAnsi="Arial" w:cs="Arial"/>
          <w:sz w:val="22"/>
          <w:szCs w:val="22"/>
          <w:lang w:eastAsia="ro-RO"/>
        </w:rPr>
      </w:pPr>
      <w:r>
        <w:rPr>
          <w:rFonts w:ascii="Arial" w:hAnsi="Arial" w:cs="Arial"/>
          <w:sz w:val="22"/>
          <w:szCs w:val="22"/>
          <w:lang w:eastAsia="ro-RO"/>
        </w:rPr>
        <w:t>denumirea pro</w:t>
      </w:r>
      <w:r w:rsidR="002E682D">
        <w:rPr>
          <w:rFonts w:ascii="Arial" w:hAnsi="Arial" w:cs="Arial"/>
          <w:sz w:val="22"/>
          <w:szCs w:val="22"/>
          <w:lang w:eastAsia="ro-RO"/>
        </w:rPr>
        <w:t>iectului, denumirea completă a B</w:t>
      </w:r>
      <w:r>
        <w:rPr>
          <w:rFonts w:ascii="Arial" w:hAnsi="Arial" w:cs="Arial"/>
          <w:sz w:val="22"/>
          <w:szCs w:val="22"/>
          <w:lang w:eastAsia="ro-RO"/>
        </w:rPr>
        <w:t>eneficiarului și, dacă aceștia există, a partenerilor, data de începere și cea de finalizare ale proiectului, date de contact – minimum o adresă de e</w:t>
      </w:r>
      <w:r w:rsidR="002E682D">
        <w:rPr>
          <w:rFonts w:ascii="Arial" w:hAnsi="Arial" w:cs="Arial"/>
          <w:sz w:val="22"/>
          <w:szCs w:val="22"/>
          <w:lang w:eastAsia="ro-RO"/>
        </w:rPr>
        <w:t>-</w:t>
      </w:r>
      <w:r>
        <w:rPr>
          <w:rFonts w:ascii="Arial" w:hAnsi="Arial" w:cs="Arial"/>
          <w:sz w:val="22"/>
          <w:szCs w:val="22"/>
          <w:lang w:eastAsia="ro-RO"/>
        </w:rPr>
        <w:t xml:space="preserve">mail și numărul de telefon – funcționale pentru echipa proiectului; locul de implementare a </w:t>
      </w:r>
      <w:r w:rsidR="002E682D">
        <w:rPr>
          <w:rFonts w:ascii="Arial" w:hAnsi="Arial" w:cs="Arial"/>
          <w:sz w:val="22"/>
          <w:szCs w:val="22"/>
          <w:lang w:eastAsia="ro-RO"/>
        </w:rPr>
        <w:t>p</w:t>
      </w:r>
      <w:r>
        <w:rPr>
          <w:rFonts w:ascii="Arial" w:hAnsi="Arial" w:cs="Arial"/>
          <w:sz w:val="22"/>
          <w:szCs w:val="22"/>
          <w:lang w:eastAsia="ro-RO"/>
        </w:rPr>
        <w:t>roiectului – localitate, județ, regiune și, dacă proiectul include activități care se adresează publicului, adresa exactă și datele de contact pentru spațiile dedicate acestor activități în cadrul proiectului;</w:t>
      </w:r>
    </w:p>
    <w:p w14:paraId="741E9D2F" w14:textId="7EC9B1B2" w:rsidR="00FF2F99" w:rsidRDefault="00FF2F99" w:rsidP="00547CC9">
      <w:pPr>
        <w:pStyle w:val="Head2-Alin"/>
        <w:numPr>
          <w:ilvl w:val="1"/>
          <w:numId w:val="39"/>
        </w:numPr>
        <w:tabs>
          <w:tab w:val="clear" w:pos="2880"/>
        </w:tabs>
        <w:spacing w:before="0" w:after="0" w:line="276" w:lineRule="auto"/>
        <w:rPr>
          <w:rFonts w:ascii="Arial" w:hAnsi="Arial" w:cs="Arial"/>
          <w:sz w:val="22"/>
          <w:szCs w:val="22"/>
          <w:lang w:eastAsia="ro-RO"/>
        </w:rPr>
      </w:pPr>
      <w:r>
        <w:rPr>
          <w:rFonts w:ascii="Arial" w:hAnsi="Arial" w:cs="Arial"/>
          <w:sz w:val="22"/>
          <w:szCs w:val="22"/>
          <w:lang w:eastAsia="ro-RO"/>
        </w:rPr>
        <w:t>valoarea totală a finanțării nerambursabile acordate și intensitatea sprijinului, exprimate atât ca sumă concretă, cât și ca procent din totalul cheltuielilor eligibile ale proiectului, precum și valoarea plăților efectuate;</w:t>
      </w:r>
    </w:p>
    <w:p w14:paraId="4FFD0744" w14:textId="68099F6B" w:rsidR="00FF2F99" w:rsidRDefault="00FF2F99" w:rsidP="00547CC9">
      <w:pPr>
        <w:pStyle w:val="Head2-Alin"/>
        <w:numPr>
          <w:ilvl w:val="1"/>
          <w:numId w:val="39"/>
        </w:numPr>
        <w:tabs>
          <w:tab w:val="clear" w:pos="2880"/>
        </w:tabs>
        <w:spacing w:before="0" w:after="0" w:line="276" w:lineRule="auto"/>
        <w:rPr>
          <w:rFonts w:ascii="Arial" w:hAnsi="Arial" w:cs="Arial"/>
          <w:sz w:val="22"/>
          <w:szCs w:val="22"/>
          <w:lang w:eastAsia="ro-RO"/>
        </w:rPr>
      </w:pPr>
      <w:r>
        <w:rPr>
          <w:rFonts w:ascii="Arial" w:hAnsi="Arial" w:cs="Arial"/>
          <w:sz w:val="22"/>
          <w:szCs w:val="22"/>
          <w:lang w:eastAsia="ro-RO"/>
        </w:rPr>
        <w:t xml:space="preserve">dimensiunea și caracteristicile grupului țintă și, după caz, ale </w:t>
      </w:r>
      <w:r w:rsidR="002E682D">
        <w:rPr>
          <w:rFonts w:ascii="Arial" w:hAnsi="Arial" w:cs="Arial"/>
          <w:sz w:val="22"/>
          <w:szCs w:val="22"/>
          <w:lang w:eastAsia="ro-RO"/>
        </w:rPr>
        <w:t>B</w:t>
      </w:r>
      <w:r>
        <w:rPr>
          <w:rFonts w:ascii="Arial" w:hAnsi="Arial" w:cs="Arial"/>
          <w:sz w:val="22"/>
          <w:szCs w:val="22"/>
          <w:lang w:eastAsia="ro-RO"/>
        </w:rPr>
        <w:t>eneficiarilor finali ai proiectului;</w:t>
      </w:r>
    </w:p>
    <w:p w14:paraId="34615531" w14:textId="5435AF9A" w:rsidR="00FF2F99" w:rsidRDefault="00FF2F99" w:rsidP="00547CC9">
      <w:pPr>
        <w:pStyle w:val="Head2-Alin"/>
        <w:numPr>
          <w:ilvl w:val="1"/>
          <w:numId w:val="39"/>
        </w:numPr>
        <w:tabs>
          <w:tab w:val="clear" w:pos="2880"/>
        </w:tabs>
        <w:spacing w:before="0" w:after="0" w:line="276" w:lineRule="auto"/>
        <w:rPr>
          <w:rFonts w:ascii="Arial" w:hAnsi="Arial" w:cs="Arial"/>
          <w:sz w:val="22"/>
          <w:szCs w:val="22"/>
          <w:lang w:eastAsia="ro-RO"/>
        </w:rPr>
      </w:pPr>
      <w:r>
        <w:rPr>
          <w:rFonts w:ascii="Arial" w:hAnsi="Arial" w:cs="Arial"/>
          <w:sz w:val="22"/>
          <w:szCs w:val="22"/>
          <w:lang w:eastAsia="ro-RO"/>
        </w:rPr>
        <w:t>informații privind resursele umane din cadrul proiectului: nume, denumirea postului, timpul de lucru;</w:t>
      </w:r>
    </w:p>
    <w:p w14:paraId="13EB6FF9" w14:textId="04066D16" w:rsidR="00285167" w:rsidRDefault="00FF2F99" w:rsidP="00547CC9">
      <w:pPr>
        <w:pStyle w:val="Head2-Alin"/>
        <w:numPr>
          <w:ilvl w:val="1"/>
          <w:numId w:val="39"/>
        </w:numPr>
        <w:tabs>
          <w:tab w:val="clear" w:pos="2880"/>
        </w:tabs>
        <w:spacing w:before="0" w:after="0" w:line="276" w:lineRule="auto"/>
        <w:rPr>
          <w:rFonts w:ascii="Arial" w:hAnsi="Arial" w:cs="Arial"/>
          <w:sz w:val="22"/>
          <w:szCs w:val="22"/>
          <w:lang w:eastAsia="ro-RO"/>
        </w:rPr>
      </w:pPr>
      <w:r>
        <w:rPr>
          <w:rFonts w:ascii="Arial" w:hAnsi="Arial" w:cs="Arial"/>
          <w:sz w:val="22"/>
          <w:szCs w:val="22"/>
          <w:lang w:eastAsia="ro-RO"/>
        </w:rPr>
        <w:t xml:space="preserve">rezultatele estimate și cele realizate ale  proiectului, </w:t>
      </w:r>
      <w:r w:rsidR="00285167">
        <w:rPr>
          <w:rFonts w:ascii="Arial" w:hAnsi="Arial" w:cs="Arial"/>
          <w:sz w:val="22"/>
          <w:szCs w:val="22"/>
          <w:lang w:eastAsia="ro-RO"/>
        </w:rPr>
        <w:t>atât cele corespunzătoare obiectivelor, cât și cele corespunzătoare activităților, cu referire la indicatorii stabiliți;</w:t>
      </w:r>
    </w:p>
    <w:p w14:paraId="323B56BA" w14:textId="0593A775" w:rsidR="00285167" w:rsidRDefault="00285167" w:rsidP="00547CC9">
      <w:pPr>
        <w:pStyle w:val="Head2-Alin"/>
        <w:numPr>
          <w:ilvl w:val="1"/>
          <w:numId w:val="39"/>
        </w:numPr>
        <w:tabs>
          <w:tab w:val="clear" w:pos="2880"/>
        </w:tabs>
        <w:spacing w:before="0" w:after="0" w:line="276" w:lineRule="auto"/>
        <w:rPr>
          <w:rFonts w:ascii="Arial" w:hAnsi="Arial" w:cs="Arial"/>
          <w:sz w:val="22"/>
          <w:szCs w:val="22"/>
          <w:lang w:eastAsia="ro-RO"/>
        </w:rPr>
      </w:pPr>
      <w:r>
        <w:rPr>
          <w:rFonts w:ascii="Arial" w:hAnsi="Arial" w:cs="Arial"/>
          <w:sz w:val="22"/>
          <w:szCs w:val="22"/>
          <w:lang w:eastAsia="ro-RO"/>
        </w:rPr>
        <w:t>denumirea furnizorilor de produse,prestatorilor de servicii și executanților de lucrări contractați în cadrul proiectului, precum și obiectul contractului, valoarea acestuia și plățile efectuate;</w:t>
      </w:r>
    </w:p>
    <w:p w14:paraId="7B029E68" w14:textId="027BDEFF" w:rsidR="00866CF0" w:rsidRDefault="00285167" w:rsidP="00547CC9">
      <w:pPr>
        <w:pStyle w:val="Head2-Alin"/>
        <w:numPr>
          <w:ilvl w:val="1"/>
          <w:numId w:val="39"/>
        </w:numPr>
        <w:tabs>
          <w:tab w:val="clear" w:pos="2880"/>
        </w:tabs>
        <w:spacing w:before="0" w:after="0" w:line="276" w:lineRule="auto"/>
        <w:rPr>
          <w:rFonts w:ascii="Arial" w:hAnsi="Arial" w:cs="Arial"/>
          <w:sz w:val="22"/>
          <w:szCs w:val="22"/>
          <w:lang w:eastAsia="ro-RO"/>
        </w:rPr>
      </w:pPr>
      <w:r>
        <w:rPr>
          <w:rFonts w:ascii="Arial" w:hAnsi="Arial" w:cs="Arial"/>
          <w:sz w:val="22"/>
          <w:szCs w:val="22"/>
          <w:lang w:eastAsia="ro-RO"/>
        </w:rPr>
        <w:t>ele</w:t>
      </w:r>
      <w:r w:rsidR="00DE10C9">
        <w:rPr>
          <w:rFonts w:ascii="Arial" w:hAnsi="Arial" w:cs="Arial"/>
          <w:sz w:val="22"/>
          <w:szCs w:val="22"/>
          <w:lang w:eastAsia="ro-RO"/>
        </w:rPr>
        <w:t>mentele de sustenabilitate a rezultatelor proiectului respectiv de durabilitate a investițiilor în infrastructură sau producție – informații conform contractului de finanțare, respectiv conform condițiilor  prevăzute în art.</w:t>
      </w:r>
      <w:r w:rsidR="002E682D">
        <w:rPr>
          <w:rFonts w:ascii="Arial" w:hAnsi="Arial" w:cs="Arial"/>
          <w:sz w:val="22"/>
          <w:szCs w:val="22"/>
          <w:lang w:eastAsia="ro-RO"/>
        </w:rPr>
        <w:t xml:space="preserve"> </w:t>
      </w:r>
      <w:r w:rsidR="00DE10C9">
        <w:rPr>
          <w:rFonts w:ascii="Arial" w:hAnsi="Arial" w:cs="Arial"/>
          <w:sz w:val="22"/>
          <w:szCs w:val="22"/>
          <w:lang w:eastAsia="ro-RO"/>
        </w:rPr>
        <w:t xml:space="preserve">71 din Regulamentul </w:t>
      </w:r>
      <w:r w:rsidR="002E682D">
        <w:rPr>
          <w:rFonts w:ascii="Arial" w:hAnsi="Arial" w:cs="Arial"/>
          <w:sz w:val="22"/>
          <w:szCs w:val="22"/>
          <w:lang w:eastAsia="ro-RO"/>
        </w:rPr>
        <w:t>(UE)</w:t>
      </w:r>
      <w:r w:rsidR="00DE10C9">
        <w:rPr>
          <w:rFonts w:ascii="Arial" w:hAnsi="Arial" w:cs="Arial"/>
          <w:sz w:val="22"/>
          <w:szCs w:val="22"/>
          <w:lang w:eastAsia="ro-RO"/>
        </w:rPr>
        <w:t xml:space="preserve"> 1303/2013.</w:t>
      </w:r>
    </w:p>
    <w:p w14:paraId="15A963DA" w14:textId="77777777" w:rsidR="00866CF0" w:rsidRDefault="00866CF0" w:rsidP="003B75AC">
      <w:pPr>
        <w:pStyle w:val="Head2-Alin"/>
        <w:numPr>
          <w:ilvl w:val="0"/>
          <w:numId w:val="0"/>
        </w:numPr>
        <w:tabs>
          <w:tab w:val="clear" w:pos="2880"/>
        </w:tabs>
        <w:spacing w:before="0" w:after="0" w:line="276" w:lineRule="auto"/>
        <w:ind w:left="361"/>
        <w:rPr>
          <w:rFonts w:ascii="Arial" w:hAnsi="Arial" w:cs="Arial"/>
          <w:sz w:val="22"/>
          <w:szCs w:val="22"/>
          <w:lang w:eastAsia="ro-RO"/>
        </w:rPr>
      </w:pPr>
    </w:p>
    <w:p w14:paraId="1E686449" w14:textId="77777777" w:rsidR="00866CF0" w:rsidRDefault="00866CF0" w:rsidP="003B75AC">
      <w:pPr>
        <w:pStyle w:val="Head2-Alin"/>
        <w:numPr>
          <w:ilvl w:val="0"/>
          <w:numId w:val="0"/>
        </w:numPr>
        <w:tabs>
          <w:tab w:val="clear" w:pos="2880"/>
        </w:tabs>
        <w:spacing w:before="0" w:after="0" w:line="276" w:lineRule="auto"/>
        <w:ind w:left="361"/>
        <w:rPr>
          <w:rFonts w:ascii="Arial" w:hAnsi="Arial" w:cs="Arial"/>
          <w:sz w:val="22"/>
          <w:szCs w:val="22"/>
          <w:lang w:eastAsia="ro-RO"/>
        </w:rPr>
      </w:pPr>
    </w:p>
    <w:p w14:paraId="21315FCE" w14:textId="6C3F125B" w:rsidR="003B75AC" w:rsidRDefault="00866CF0" w:rsidP="00866CF0">
      <w:pPr>
        <w:pStyle w:val="Head2-Alin"/>
        <w:numPr>
          <w:ilvl w:val="0"/>
          <w:numId w:val="0"/>
        </w:numPr>
        <w:tabs>
          <w:tab w:val="clear" w:pos="2880"/>
        </w:tabs>
        <w:spacing w:before="0" w:after="0" w:line="276" w:lineRule="auto"/>
        <w:rPr>
          <w:rFonts w:ascii="Arial" w:hAnsi="Arial" w:cs="Arial"/>
          <w:b/>
          <w:sz w:val="22"/>
          <w:szCs w:val="22"/>
          <w:lang w:eastAsia="ro-RO"/>
        </w:rPr>
      </w:pPr>
      <w:r w:rsidRPr="00866CF0">
        <w:rPr>
          <w:rFonts w:ascii="Arial" w:hAnsi="Arial" w:cs="Arial"/>
          <w:b/>
          <w:sz w:val="22"/>
          <w:szCs w:val="22"/>
          <w:lang w:eastAsia="ro-RO"/>
        </w:rPr>
        <w:t>Articolul 18 - Confidențialitate</w:t>
      </w:r>
      <w:r w:rsidR="00FF2F99" w:rsidRPr="00866CF0">
        <w:rPr>
          <w:rFonts w:ascii="Arial" w:hAnsi="Arial" w:cs="Arial"/>
          <w:b/>
          <w:sz w:val="22"/>
          <w:szCs w:val="22"/>
          <w:lang w:eastAsia="ro-RO"/>
        </w:rPr>
        <w:t xml:space="preserve"> </w:t>
      </w:r>
    </w:p>
    <w:p w14:paraId="4AB00CD1" w14:textId="77777777" w:rsidR="00866CF0" w:rsidRDefault="00866CF0" w:rsidP="00866CF0">
      <w:pPr>
        <w:pStyle w:val="Head2-Alin"/>
        <w:numPr>
          <w:ilvl w:val="0"/>
          <w:numId w:val="0"/>
        </w:numPr>
        <w:tabs>
          <w:tab w:val="clear" w:pos="2880"/>
        </w:tabs>
        <w:spacing w:before="0" w:after="0" w:line="276" w:lineRule="auto"/>
        <w:rPr>
          <w:rFonts w:ascii="Arial" w:hAnsi="Arial" w:cs="Arial"/>
          <w:b/>
          <w:sz w:val="22"/>
          <w:szCs w:val="22"/>
          <w:lang w:eastAsia="ro-RO"/>
        </w:rPr>
      </w:pPr>
    </w:p>
    <w:p w14:paraId="5EE88D28" w14:textId="74D2817F" w:rsidR="00866CF0" w:rsidRDefault="00EA4AFF" w:rsidP="00547CC9">
      <w:pPr>
        <w:pStyle w:val="Head2-Alin"/>
        <w:numPr>
          <w:ilvl w:val="0"/>
          <w:numId w:val="38"/>
        </w:numPr>
        <w:tabs>
          <w:tab w:val="clear" w:pos="2880"/>
        </w:tabs>
        <w:spacing w:before="0" w:after="0" w:line="276" w:lineRule="auto"/>
        <w:rPr>
          <w:rFonts w:ascii="Arial" w:hAnsi="Arial" w:cs="Arial"/>
          <w:sz w:val="22"/>
          <w:szCs w:val="22"/>
          <w:lang w:eastAsia="ro-RO"/>
        </w:rPr>
      </w:pPr>
      <w:r>
        <w:rPr>
          <w:rFonts w:ascii="Arial" w:hAnsi="Arial" w:cs="Arial"/>
          <w:sz w:val="22"/>
          <w:szCs w:val="22"/>
          <w:lang w:eastAsia="ro-RO"/>
        </w:rPr>
        <w:t>Părțile convin prin prezentul C</w:t>
      </w:r>
      <w:r w:rsidR="00547CC9">
        <w:rPr>
          <w:rFonts w:ascii="Arial" w:hAnsi="Arial" w:cs="Arial"/>
          <w:sz w:val="22"/>
          <w:szCs w:val="22"/>
          <w:lang w:eastAsia="ro-RO"/>
        </w:rPr>
        <w:t xml:space="preserve">ontract asupra existenței și duratei caracterului confidențial  al documentelor, </w:t>
      </w:r>
      <w:r w:rsidR="00961A66">
        <w:rPr>
          <w:rFonts w:ascii="Arial" w:hAnsi="Arial" w:cs="Arial"/>
          <w:sz w:val="22"/>
          <w:szCs w:val="22"/>
          <w:lang w:eastAsia="ro-RO"/>
        </w:rPr>
        <w:t>secțiunilor, respectiv informațiile din proiect menționate explicit în anexa</w:t>
      </w:r>
      <w:r w:rsidR="00DA088A">
        <w:rPr>
          <w:rFonts w:ascii="Arial" w:hAnsi="Arial" w:cs="Arial"/>
          <w:sz w:val="22"/>
          <w:szCs w:val="22"/>
          <w:lang w:eastAsia="ro-RO"/>
        </w:rPr>
        <w:t xml:space="preserve"> nr.</w:t>
      </w:r>
      <w:r>
        <w:rPr>
          <w:rFonts w:ascii="Arial" w:hAnsi="Arial" w:cs="Arial"/>
          <w:sz w:val="22"/>
          <w:szCs w:val="22"/>
          <w:lang w:eastAsia="ro-RO"/>
        </w:rPr>
        <w:t xml:space="preserve"> </w:t>
      </w:r>
      <w:r w:rsidR="00DA088A">
        <w:rPr>
          <w:rFonts w:ascii="Arial" w:hAnsi="Arial" w:cs="Arial"/>
          <w:sz w:val="22"/>
          <w:szCs w:val="22"/>
          <w:lang w:eastAsia="ro-RO"/>
        </w:rPr>
        <w:t>6</w:t>
      </w:r>
      <w:r w:rsidR="00961A66">
        <w:rPr>
          <w:rFonts w:ascii="Arial" w:hAnsi="Arial" w:cs="Arial"/>
          <w:sz w:val="22"/>
          <w:szCs w:val="22"/>
          <w:lang w:eastAsia="ro-RO"/>
        </w:rPr>
        <w:t>, având în vedere că publicitatea acestora aduce atingere, principiului concurenței loiale, respectiv proprietății intelectuale ori altor dispoziții legale aplicabile, conform justificării inclusă în anexa menționată.</w:t>
      </w:r>
    </w:p>
    <w:p w14:paraId="7E97A9D1" w14:textId="19E27B67" w:rsidR="00961A66" w:rsidRDefault="00961A66" w:rsidP="00547CC9">
      <w:pPr>
        <w:pStyle w:val="Head2-Alin"/>
        <w:numPr>
          <w:ilvl w:val="0"/>
          <w:numId w:val="38"/>
        </w:numPr>
        <w:tabs>
          <w:tab w:val="clear" w:pos="2880"/>
        </w:tabs>
        <w:spacing w:before="0" w:after="0" w:line="276" w:lineRule="auto"/>
        <w:rPr>
          <w:rFonts w:ascii="Arial" w:hAnsi="Arial" w:cs="Arial"/>
          <w:sz w:val="22"/>
          <w:szCs w:val="22"/>
          <w:lang w:eastAsia="ro-RO"/>
        </w:rPr>
      </w:pPr>
      <w:r>
        <w:rPr>
          <w:rFonts w:ascii="Arial" w:hAnsi="Arial" w:cs="Arial"/>
          <w:sz w:val="22"/>
          <w:szCs w:val="22"/>
          <w:lang w:eastAsia="ro-RO"/>
        </w:rPr>
        <w:t>AM, beneficiarul și, după caz, partenerii sunt exonerați de răspundere pentru dezvăluirea de documente sau informații stabilite de părți ca fiind confidențiale dacă :</w:t>
      </w:r>
    </w:p>
    <w:p w14:paraId="70118F64" w14:textId="4196AC77" w:rsidR="00E32389" w:rsidRDefault="00E32389" w:rsidP="00281D2B">
      <w:pPr>
        <w:pStyle w:val="Head2-Alin"/>
        <w:numPr>
          <w:ilvl w:val="1"/>
          <w:numId w:val="41"/>
        </w:numPr>
        <w:tabs>
          <w:tab w:val="clear" w:pos="2880"/>
        </w:tabs>
        <w:spacing w:before="0" w:after="0" w:line="276" w:lineRule="auto"/>
        <w:rPr>
          <w:rFonts w:ascii="Arial" w:hAnsi="Arial" w:cs="Arial"/>
          <w:sz w:val="22"/>
          <w:szCs w:val="22"/>
          <w:lang w:eastAsia="ro-RO"/>
        </w:rPr>
      </w:pPr>
      <w:r>
        <w:rPr>
          <w:rFonts w:ascii="Arial" w:hAnsi="Arial" w:cs="Arial"/>
          <w:sz w:val="22"/>
          <w:szCs w:val="22"/>
          <w:lang w:eastAsia="ro-RO"/>
        </w:rPr>
        <w:t xml:space="preserve">informația a fost dezvăluită după ce a fost obținut acordul scris al celeilalte părți contractante pentru asemenea dezvăluire, sau </w:t>
      </w:r>
    </w:p>
    <w:p w14:paraId="71DCE052" w14:textId="4C6322AD" w:rsidR="00E32389" w:rsidRPr="00866CF0" w:rsidRDefault="00E32389" w:rsidP="00281D2B">
      <w:pPr>
        <w:pStyle w:val="Head2-Alin"/>
        <w:numPr>
          <w:ilvl w:val="1"/>
          <w:numId w:val="41"/>
        </w:numPr>
        <w:tabs>
          <w:tab w:val="clear" w:pos="2880"/>
        </w:tabs>
        <w:spacing w:before="0" w:after="0" w:line="276" w:lineRule="auto"/>
        <w:rPr>
          <w:rFonts w:ascii="Arial" w:hAnsi="Arial" w:cs="Arial"/>
          <w:sz w:val="22"/>
          <w:szCs w:val="22"/>
          <w:lang w:eastAsia="ro-RO"/>
        </w:rPr>
      </w:pPr>
      <w:r>
        <w:rPr>
          <w:rFonts w:ascii="Arial" w:hAnsi="Arial" w:cs="Arial"/>
          <w:sz w:val="22"/>
          <w:szCs w:val="22"/>
          <w:lang w:eastAsia="ro-RO"/>
        </w:rPr>
        <w:t>partea a fost obligată în mod legal să dezvălui informația.</w:t>
      </w:r>
    </w:p>
    <w:p w14:paraId="2ABE3D8C" w14:textId="77777777" w:rsidR="00321232" w:rsidRPr="0002407E" w:rsidRDefault="00321232" w:rsidP="00321232">
      <w:pPr>
        <w:pStyle w:val="Head2-Alin"/>
        <w:numPr>
          <w:ilvl w:val="0"/>
          <w:numId w:val="0"/>
        </w:numPr>
        <w:spacing w:before="0" w:after="0"/>
        <w:ind w:left="1440"/>
        <w:rPr>
          <w:rFonts w:ascii="Arial" w:hAnsi="Arial" w:cs="Arial"/>
          <w:sz w:val="22"/>
          <w:szCs w:val="22"/>
          <w:lang w:eastAsia="ro-RO"/>
        </w:rPr>
      </w:pPr>
    </w:p>
    <w:p w14:paraId="4EE5A9C0" w14:textId="77777777" w:rsidR="00815107" w:rsidRDefault="00815107" w:rsidP="00321232">
      <w:pPr>
        <w:pStyle w:val="Heading2"/>
        <w:rPr>
          <w:rFonts w:ascii="Arial" w:hAnsi="Arial" w:cs="Arial"/>
          <w:sz w:val="22"/>
          <w:szCs w:val="22"/>
          <w:lang w:val="ro-RO"/>
        </w:rPr>
      </w:pPr>
      <w:bookmarkStart w:id="31" w:name="_Toc424285815"/>
    </w:p>
    <w:p w14:paraId="5BAE1D04" w14:textId="30B04C4C" w:rsidR="00815107" w:rsidRDefault="00815107" w:rsidP="00321232">
      <w:pPr>
        <w:pStyle w:val="Heading2"/>
        <w:rPr>
          <w:rFonts w:ascii="Arial" w:hAnsi="Arial" w:cs="Arial"/>
          <w:sz w:val="22"/>
          <w:szCs w:val="22"/>
          <w:lang w:val="ro-RO"/>
        </w:rPr>
      </w:pPr>
      <w:r>
        <w:rPr>
          <w:rFonts w:ascii="Arial" w:hAnsi="Arial" w:cs="Arial"/>
          <w:sz w:val="22"/>
          <w:szCs w:val="22"/>
          <w:lang w:val="ro-RO"/>
        </w:rPr>
        <w:t>Articolul 19 – Protecția datelor cu caracter personal</w:t>
      </w:r>
    </w:p>
    <w:p w14:paraId="74711144" w14:textId="77777777" w:rsidR="00815107" w:rsidRDefault="00815107" w:rsidP="00815107"/>
    <w:p w14:paraId="766BDD57" w14:textId="4ABEE244" w:rsidR="00815107" w:rsidRDefault="00815107" w:rsidP="00815107">
      <w:pPr>
        <w:pStyle w:val="ListParagraph"/>
        <w:numPr>
          <w:ilvl w:val="0"/>
          <w:numId w:val="42"/>
        </w:numPr>
        <w:jc w:val="both"/>
        <w:rPr>
          <w:rFonts w:ascii="Arial" w:hAnsi="Arial" w:cs="Arial"/>
          <w:sz w:val="22"/>
          <w:szCs w:val="22"/>
        </w:rPr>
      </w:pPr>
      <w:r w:rsidRPr="00815107">
        <w:rPr>
          <w:rFonts w:ascii="Arial" w:hAnsi="Arial" w:cs="Arial"/>
          <w:sz w:val="22"/>
          <w:szCs w:val="22"/>
        </w:rPr>
        <w:t xml:space="preserve">Datele </w:t>
      </w:r>
      <w:r>
        <w:rPr>
          <w:rFonts w:ascii="Arial" w:hAnsi="Arial" w:cs="Arial"/>
          <w:sz w:val="22"/>
          <w:szCs w:val="22"/>
        </w:rPr>
        <w:t>cu caracter personal, așa cum sunt acestea definite în Legea nr.</w:t>
      </w:r>
      <w:r w:rsidR="00EA4AFF">
        <w:rPr>
          <w:rFonts w:ascii="Arial" w:hAnsi="Arial" w:cs="Arial"/>
          <w:sz w:val="22"/>
          <w:szCs w:val="22"/>
        </w:rPr>
        <w:t xml:space="preserve"> </w:t>
      </w:r>
      <w:r>
        <w:rPr>
          <w:rFonts w:ascii="Arial" w:hAnsi="Arial" w:cs="Arial"/>
          <w:sz w:val="22"/>
          <w:szCs w:val="22"/>
        </w:rPr>
        <w:t>677 din 2001 pentru protecția persoanelor cu privire la prelucrarea datelor cu caracter personal și libera circulație a acestor date, cu modificările și completările ulterioare, colectate în cadrul proiectului sunt folosite în scopul îndeplinirii obiectivelor proiectului, în scop statistic, cu respectarea prevederilor legale în vigoare.</w:t>
      </w:r>
    </w:p>
    <w:p w14:paraId="187D3973" w14:textId="1AAFA369" w:rsidR="00815107" w:rsidRPr="00815107" w:rsidRDefault="00815107" w:rsidP="00815107">
      <w:pPr>
        <w:pStyle w:val="ListParagraph"/>
        <w:numPr>
          <w:ilvl w:val="0"/>
          <w:numId w:val="42"/>
        </w:numPr>
        <w:jc w:val="both"/>
        <w:rPr>
          <w:rFonts w:ascii="Arial" w:hAnsi="Arial" w:cs="Arial"/>
          <w:sz w:val="22"/>
          <w:szCs w:val="22"/>
        </w:rPr>
      </w:pPr>
      <w:r>
        <w:rPr>
          <w:rFonts w:ascii="Arial" w:hAnsi="Arial" w:cs="Arial"/>
          <w:sz w:val="22"/>
          <w:szCs w:val="22"/>
        </w:rPr>
        <w:t xml:space="preserve">Datele cu caracter personal ale grupului țintă și, după caz, ale </w:t>
      </w:r>
      <w:r w:rsidR="00EA4AFF">
        <w:rPr>
          <w:rFonts w:ascii="Arial" w:hAnsi="Arial" w:cs="Arial"/>
          <w:sz w:val="22"/>
          <w:szCs w:val="22"/>
        </w:rPr>
        <w:t>B</w:t>
      </w:r>
      <w:r>
        <w:rPr>
          <w:rFonts w:ascii="Arial" w:hAnsi="Arial" w:cs="Arial"/>
          <w:sz w:val="22"/>
          <w:szCs w:val="22"/>
        </w:rPr>
        <w:t>eneficiarilor finali ai proiectului nu pot fi prelucrate și publicate, pentru informarea publicului, decât cu informarea prealabilă a acestora a</w:t>
      </w:r>
      <w:r w:rsidR="0029475E">
        <w:rPr>
          <w:rFonts w:ascii="Arial" w:hAnsi="Arial" w:cs="Arial"/>
          <w:sz w:val="22"/>
          <w:szCs w:val="22"/>
        </w:rPr>
        <w:t>supra scopului prelucrării sau publicării și obținerea consimțământului acestora, în condițiile legii.</w:t>
      </w:r>
    </w:p>
    <w:p w14:paraId="23175BBA" w14:textId="77777777" w:rsidR="00815107" w:rsidRDefault="00815107" w:rsidP="00815107"/>
    <w:p w14:paraId="17F6AD8E" w14:textId="77777777" w:rsidR="00815107" w:rsidRDefault="00815107" w:rsidP="00815107"/>
    <w:p w14:paraId="4C2D3B0A" w14:textId="4C3DD615" w:rsidR="00101481" w:rsidRPr="005C5459" w:rsidRDefault="005C5459" w:rsidP="00815107">
      <w:pPr>
        <w:rPr>
          <w:rFonts w:ascii="Arial" w:hAnsi="Arial" w:cs="Arial"/>
          <w:b/>
          <w:sz w:val="22"/>
          <w:szCs w:val="22"/>
        </w:rPr>
      </w:pPr>
      <w:r w:rsidRPr="005C5459">
        <w:rPr>
          <w:rFonts w:ascii="Arial" w:hAnsi="Arial" w:cs="Arial"/>
          <w:b/>
          <w:sz w:val="22"/>
          <w:szCs w:val="22"/>
        </w:rPr>
        <w:t>Articolul 20 – Publicarea datelor</w:t>
      </w:r>
    </w:p>
    <w:p w14:paraId="7189BDA8" w14:textId="04EB3B0C" w:rsidR="005C5459" w:rsidRDefault="005C5459" w:rsidP="00815107">
      <w:pPr>
        <w:rPr>
          <w:rFonts w:ascii="Arial" w:hAnsi="Arial" w:cs="Arial"/>
          <w:b/>
          <w:sz w:val="22"/>
          <w:szCs w:val="22"/>
        </w:rPr>
      </w:pPr>
      <w:r>
        <w:rPr>
          <w:rFonts w:ascii="Arial" w:hAnsi="Arial" w:cs="Arial"/>
          <w:b/>
          <w:sz w:val="22"/>
          <w:szCs w:val="22"/>
        </w:rPr>
        <w:t xml:space="preserve"> </w:t>
      </w:r>
    </w:p>
    <w:p w14:paraId="7CC3F717" w14:textId="6591A441" w:rsidR="005C5459" w:rsidRPr="005C5459" w:rsidRDefault="005C5459" w:rsidP="00815107">
      <w:pPr>
        <w:rPr>
          <w:rFonts w:ascii="Arial" w:hAnsi="Arial" w:cs="Arial"/>
          <w:sz w:val="22"/>
          <w:szCs w:val="22"/>
        </w:rPr>
      </w:pPr>
      <w:r>
        <w:rPr>
          <w:rFonts w:ascii="Arial" w:hAnsi="Arial" w:cs="Arial"/>
          <w:sz w:val="22"/>
          <w:szCs w:val="22"/>
        </w:rPr>
        <w:t xml:space="preserve">Beneficiarul </w:t>
      </w:r>
      <w:r w:rsidR="00FC6C91">
        <w:rPr>
          <w:rFonts w:ascii="Arial" w:hAnsi="Arial" w:cs="Arial"/>
          <w:sz w:val="22"/>
          <w:szCs w:val="22"/>
        </w:rPr>
        <w:t xml:space="preserve">este de acord ca documentele </w:t>
      </w:r>
      <w:r w:rsidR="00465D6A">
        <w:rPr>
          <w:rFonts w:ascii="Arial" w:hAnsi="Arial" w:cs="Arial"/>
          <w:sz w:val="22"/>
          <w:szCs w:val="22"/>
        </w:rPr>
        <w:t>și informațiile menționate la art.17 alin.(2) să fie publicate de către AM, cu respectarea art.19 alin.(2).</w:t>
      </w:r>
    </w:p>
    <w:p w14:paraId="7E3ECED6" w14:textId="77777777" w:rsidR="00101481" w:rsidRPr="00815107" w:rsidRDefault="00101481" w:rsidP="00815107"/>
    <w:p w14:paraId="5F4BF59B" w14:textId="21405F3D" w:rsidR="00321232" w:rsidRPr="0002407E" w:rsidRDefault="007A043C" w:rsidP="00321232">
      <w:pPr>
        <w:pStyle w:val="Heading2"/>
        <w:rPr>
          <w:rFonts w:ascii="Arial" w:hAnsi="Arial" w:cs="Arial"/>
          <w:sz w:val="22"/>
          <w:szCs w:val="22"/>
          <w:lang w:val="ro-RO"/>
        </w:rPr>
      </w:pPr>
      <w:r>
        <w:rPr>
          <w:rFonts w:ascii="Arial" w:hAnsi="Arial" w:cs="Arial"/>
          <w:sz w:val="22"/>
          <w:szCs w:val="22"/>
          <w:lang w:val="ro-RO"/>
        </w:rPr>
        <w:t xml:space="preserve">Articolul </w:t>
      </w:r>
      <w:r w:rsidR="00465D6A">
        <w:rPr>
          <w:rFonts w:ascii="Arial" w:hAnsi="Arial" w:cs="Arial"/>
          <w:sz w:val="22"/>
          <w:szCs w:val="22"/>
          <w:lang w:val="ro-RO"/>
        </w:rPr>
        <w:t>21</w:t>
      </w:r>
      <w:r w:rsidR="00321232" w:rsidRPr="0002407E">
        <w:rPr>
          <w:rFonts w:ascii="Arial" w:hAnsi="Arial" w:cs="Arial"/>
          <w:sz w:val="22"/>
          <w:szCs w:val="22"/>
          <w:lang w:val="ro-RO"/>
        </w:rPr>
        <w:t xml:space="preserve"> – </w:t>
      </w:r>
      <w:r w:rsidR="00CC4A64" w:rsidRPr="0002407E">
        <w:rPr>
          <w:rFonts w:ascii="Arial" w:hAnsi="Arial" w:cs="Arial"/>
          <w:sz w:val="22"/>
          <w:szCs w:val="22"/>
          <w:lang w:val="ro-RO"/>
        </w:rPr>
        <w:t xml:space="preserve">Corespondența </w:t>
      </w:r>
      <w:bookmarkEnd w:id="31"/>
    </w:p>
    <w:p w14:paraId="001A1BAC" w14:textId="77777777" w:rsidR="00F66FF8" w:rsidRPr="0002407E" w:rsidRDefault="00F66FF8" w:rsidP="00F66FF8"/>
    <w:p w14:paraId="04A4393B" w14:textId="69A9AE00" w:rsidR="00321232" w:rsidRDefault="00321232" w:rsidP="00AD4DBB">
      <w:pPr>
        <w:numPr>
          <w:ilvl w:val="0"/>
          <w:numId w:val="1"/>
        </w:numPr>
        <w:autoSpaceDE w:val="0"/>
        <w:autoSpaceDN w:val="0"/>
        <w:adjustRightInd w:val="0"/>
        <w:ind w:left="426" w:hanging="426"/>
        <w:jc w:val="both"/>
        <w:rPr>
          <w:rFonts w:ascii="Arial" w:hAnsi="Arial" w:cs="Arial"/>
          <w:sz w:val="22"/>
          <w:szCs w:val="22"/>
        </w:rPr>
      </w:pPr>
      <w:r w:rsidRPr="0002407E">
        <w:rPr>
          <w:rFonts w:ascii="Arial" w:hAnsi="Arial" w:cs="Arial"/>
          <w:sz w:val="22"/>
          <w:szCs w:val="22"/>
        </w:rPr>
        <w:t>Întreaga corespondenţă l</w:t>
      </w:r>
      <w:r w:rsidR="00F10527" w:rsidRPr="0002407E">
        <w:rPr>
          <w:rFonts w:ascii="Arial" w:hAnsi="Arial" w:cs="Arial"/>
          <w:sz w:val="22"/>
          <w:szCs w:val="22"/>
        </w:rPr>
        <w:t>egată de prezentul Contract de F</w:t>
      </w:r>
      <w:r w:rsidRPr="0002407E">
        <w:rPr>
          <w:rFonts w:ascii="Arial" w:hAnsi="Arial" w:cs="Arial"/>
          <w:sz w:val="22"/>
          <w:szCs w:val="22"/>
        </w:rPr>
        <w:t xml:space="preserve">inanțare se va face </w:t>
      </w:r>
      <w:r w:rsidR="00F515F4">
        <w:rPr>
          <w:rFonts w:ascii="Arial" w:hAnsi="Arial" w:cs="Arial"/>
          <w:sz w:val="22"/>
          <w:szCs w:val="22"/>
        </w:rPr>
        <w:t>exclusiv prin</w:t>
      </w:r>
      <w:r w:rsidR="008F5371" w:rsidRPr="0002407E">
        <w:rPr>
          <w:rFonts w:ascii="Arial" w:hAnsi="Arial" w:cs="Arial"/>
          <w:sz w:val="22"/>
          <w:szCs w:val="22"/>
        </w:rPr>
        <w:t xml:space="preserve"> </w:t>
      </w:r>
      <w:r w:rsidR="00A71C96">
        <w:rPr>
          <w:rFonts w:ascii="Arial" w:hAnsi="Arial" w:cs="Arial"/>
          <w:sz w:val="22"/>
          <w:szCs w:val="22"/>
        </w:rPr>
        <w:t>M</w:t>
      </w:r>
      <w:r w:rsidR="00C76710">
        <w:rPr>
          <w:rFonts w:ascii="Arial" w:hAnsi="Arial" w:cs="Arial"/>
          <w:sz w:val="22"/>
          <w:szCs w:val="22"/>
        </w:rPr>
        <w:t>y</w:t>
      </w:r>
      <w:r w:rsidR="00B57213">
        <w:rPr>
          <w:rFonts w:ascii="Arial" w:hAnsi="Arial" w:cs="Arial"/>
          <w:sz w:val="22"/>
          <w:szCs w:val="22"/>
        </w:rPr>
        <w:t>SMIS 2014,</w:t>
      </w:r>
      <w:r w:rsidR="00C76710">
        <w:rPr>
          <w:rFonts w:ascii="Arial" w:hAnsi="Arial" w:cs="Arial"/>
          <w:sz w:val="22"/>
          <w:szCs w:val="22"/>
        </w:rPr>
        <w:t xml:space="preserve"> cu excepția situației prevăzute de art.7, al</w:t>
      </w:r>
      <w:r w:rsidR="00B57213">
        <w:rPr>
          <w:rFonts w:ascii="Arial" w:hAnsi="Arial" w:cs="Arial"/>
          <w:sz w:val="22"/>
          <w:szCs w:val="22"/>
        </w:rPr>
        <w:t>in. (2</w:t>
      </w:r>
      <w:r w:rsidR="00465D6A">
        <w:rPr>
          <w:rFonts w:ascii="Arial" w:hAnsi="Arial" w:cs="Arial"/>
          <w:sz w:val="22"/>
          <w:szCs w:val="22"/>
        </w:rPr>
        <w:t>7</w:t>
      </w:r>
      <w:r w:rsidR="00B57213">
        <w:rPr>
          <w:rFonts w:ascii="Arial" w:hAnsi="Arial" w:cs="Arial"/>
          <w:sz w:val="22"/>
          <w:szCs w:val="22"/>
        </w:rPr>
        <w:t xml:space="preserve">) din prezentul </w:t>
      </w:r>
      <w:r w:rsidR="00EA4AFF">
        <w:rPr>
          <w:rFonts w:ascii="Arial" w:hAnsi="Arial" w:cs="Arial"/>
          <w:sz w:val="22"/>
          <w:szCs w:val="22"/>
        </w:rPr>
        <w:t>C</w:t>
      </w:r>
      <w:r w:rsidR="00B57213">
        <w:rPr>
          <w:rFonts w:ascii="Arial" w:hAnsi="Arial" w:cs="Arial"/>
          <w:sz w:val="22"/>
          <w:szCs w:val="22"/>
        </w:rPr>
        <w:t>ontract, caz în care corespondența se trimite la următoarele adrese:</w:t>
      </w:r>
    </w:p>
    <w:p w14:paraId="193E9B8B" w14:textId="77777777" w:rsidR="00B57213" w:rsidRDefault="00B57213" w:rsidP="00B57213">
      <w:pPr>
        <w:autoSpaceDE w:val="0"/>
        <w:autoSpaceDN w:val="0"/>
        <w:adjustRightInd w:val="0"/>
        <w:ind w:left="426"/>
        <w:jc w:val="both"/>
        <w:rPr>
          <w:rFonts w:ascii="Arial" w:hAnsi="Arial" w:cs="Arial"/>
          <w:sz w:val="22"/>
          <w:szCs w:val="22"/>
        </w:rPr>
      </w:pPr>
    </w:p>
    <w:p w14:paraId="086CD09B" w14:textId="27C6E09B" w:rsidR="00B57213" w:rsidRDefault="00B57213" w:rsidP="00B57213">
      <w:pPr>
        <w:autoSpaceDE w:val="0"/>
        <w:autoSpaceDN w:val="0"/>
        <w:adjustRightInd w:val="0"/>
        <w:ind w:left="720"/>
        <w:jc w:val="both"/>
        <w:rPr>
          <w:rFonts w:ascii="Arial" w:hAnsi="Arial" w:cs="Arial"/>
          <w:sz w:val="22"/>
          <w:szCs w:val="22"/>
        </w:rPr>
      </w:pPr>
      <w:r>
        <w:rPr>
          <w:rFonts w:ascii="Arial" w:hAnsi="Arial" w:cs="Arial"/>
          <w:sz w:val="22"/>
          <w:szCs w:val="22"/>
        </w:rPr>
        <w:t>Pentru Beneficiar:……………….</w:t>
      </w:r>
    </w:p>
    <w:p w14:paraId="1DAACB81" w14:textId="6DABAC1A" w:rsidR="00B57213" w:rsidRDefault="00B57213" w:rsidP="00B57213">
      <w:pPr>
        <w:autoSpaceDE w:val="0"/>
        <w:autoSpaceDN w:val="0"/>
        <w:adjustRightInd w:val="0"/>
        <w:ind w:left="720"/>
        <w:jc w:val="both"/>
        <w:rPr>
          <w:rFonts w:ascii="Arial" w:hAnsi="Arial" w:cs="Arial"/>
          <w:sz w:val="22"/>
          <w:szCs w:val="22"/>
        </w:rPr>
      </w:pPr>
      <w:r>
        <w:rPr>
          <w:rFonts w:ascii="Arial" w:hAnsi="Arial" w:cs="Arial"/>
          <w:sz w:val="22"/>
          <w:szCs w:val="22"/>
        </w:rPr>
        <w:t>Pentru AM:……………………</w:t>
      </w:r>
    </w:p>
    <w:p w14:paraId="1879DF75" w14:textId="77777777" w:rsidR="00FE40F6" w:rsidRDefault="00FE40F6" w:rsidP="00B57213">
      <w:pPr>
        <w:autoSpaceDE w:val="0"/>
        <w:autoSpaceDN w:val="0"/>
        <w:adjustRightInd w:val="0"/>
        <w:ind w:left="720"/>
        <w:jc w:val="both"/>
        <w:rPr>
          <w:rFonts w:ascii="Arial" w:hAnsi="Arial" w:cs="Arial"/>
          <w:sz w:val="22"/>
          <w:szCs w:val="22"/>
        </w:rPr>
      </w:pPr>
    </w:p>
    <w:p w14:paraId="131B915B" w14:textId="22DD224E" w:rsidR="00321232" w:rsidRPr="0002407E" w:rsidRDefault="005A4FE9" w:rsidP="00AD4DBB">
      <w:pPr>
        <w:numPr>
          <w:ilvl w:val="0"/>
          <w:numId w:val="1"/>
        </w:numPr>
        <w:autoSpaceDE w:val="0"/>
        <w:autoSpaceDN w:val="0"/>
        <w:adjustRightInd w:val="0"/>
        <w:ind w:left="426" w:hanging="426"/>
        <w:jc w:val="both"/>
        <w:rPr>
          <w:rFonts w:ascii="Arial" w:hAnsi="Arial" w:cs="Arial"/>
          <w:sz w:val="22"/>
          <w:szCs w:val="22"/>
        </w:rPr>
      </w:pPr>
      <w:r w:rsidRPr="0002407E">
        <w:rPr>
          <w:rFonts w:ascii="Arial" w:hAnsi="Arial" w:cs="Arial"/>
          <w:sz w:val="22"/>
          <w:szCs w:val="22"/>
        </w:rPr>
        <w:t xml:space="preserve">AM </w:t>
      </w:r>
      <w:r w:rsidR="003D3BAA">
        <w:rPr>
          <w:rFonts w:ascii="Arial" w:hAnsi="Arial" w:cs="Arial"/>
          <w:sz w:val="22"/>
          <w:szCs w:val="22"/>
        </w:rPr>
        <w:t>poate comunica precizări referitoare la</w:t>
      </w:r>
      <w:r w:rsidRPr="0002407E">
        <w:rPr>
          <w:rFonts w:ascii="Arial" w:hAnsi="Arial" w:cs="Arial"/>
          <w:sz w:val="22"/>
          <w:szCs w:val="22"/>
        </w:rPr>
        <w:t xml:space="preserve"> modele și formate de formulare pentru aplicarea prevederilor prezentului Contract de Finanţare.</w:t>
      </w:r>
    </w:p>
    <w:p w14:paraId="5306E47C" w14:textId="77777777" w:rsidR="005A4FE9" w:rsidRPr="0002407E" w:rsidRDefault="005A4FE9" w:rsidP="00835E91">
      <w:pPr>
        <w:autoSpaceDE w:val="0"/>
        <w:autoSpaceDN w:val="0"/>
        <w:adjustRightInd w:val="0"/>
        <w:ind w:left="426"/>
        <w:jc w:val="both"/>
        <w:rPr>
          <w:rFonts w:ascii="Arial" w:hAnsi="Arial" w:cs="Arial"/>
          <w:sz w:val="22"/>
          <w:szCs w:val="22"/>
        </w:rPr>
      </w:pPr>
    </w:p>
    <w:p w14:paraId="23A3F8D2" w14:textId="5C97C07C" w:rsidR="00321232" w:rsidRPr="0002407E" w:rsidRDefault="007A043C" w:rsidP="00321232">
      <w:pPr>
        <w:pStyle w:val="Heading2"/>
        <w:rPr>
          <w:rFonts w:ascii="Arial" w:hAnsi="Arial" w:cs="Arial"/>
          <w:sz w:val="22"/>
          <w:szCs w:val="22"/>
          <w:lang w:val="ro-RO"/>
        </w:rPr>
      </w:pPr>
      <w:bookmarkStart w:id="32" w:name="_Toc171401878"/>
      <w:bookmarkStart w:id="33" w:name="_Toc171521644"/>
      <w:bookmarkStart w:id="34" w:name="_Toc171523120"/>
      <w:bookmarkStart w:id="35" w:name="_Toc424285816"/>
      <w:r>
        <w:rPr>
          <w:rFonts w:ascii="Arial" w:hAnsi="Arial" w:cs="Arial"/>
          <w:sz w:val="22"/>
          <w:szCs w:val="22"/>
          <w:lang w:val="ro-RO"/>
        </w:rPr>
        <w:t xml:space="preserve">Articolul </w:t>
      </w:r>
      <w:r w:rsidR="00465D6A">
        <w:rPr>
          <w:rFonts w:ascii="Arial" w:hAnsi="Arial" w:cs="Arial"/>
          <w:sz w:val="22"/>
          <w:szCs w:val="22"/>
          <w:lang w:val="ro-RO"/>
        </w:rPr>
        <w:t>22</w:t>
      </w:r>
      <w:r w:rsidR="00F66FF8" w:rsidRPr="0002407E">
        <w:rPr>
          <w:rFonts w:ascii="Arial" w:hAnsi="Arial" w:cs="Arial"/>
          <w:sz w:val="22"/>
          <w:szCs w:val="22"/>
          <w:lang w:val="ro-RO"/>
        </w:rPr>
        <w:t xml:space="preserve"> - </w:t>
      </w:r>
      <w:r w:rsidR="002C7D68" w:rsidRPr="0002407E">
        <w:rPr>
          <w:rFonts w:ascii="Arial" w:hAnsi="Arial" w:cs="Arial"/>
          <w:sz w:val="22"/>
          <w:szCs w:val="22"/>
          <w:lang w:val="ro-RO"/>
        </w:rPr>
        <w:t xml:space="preserve">Legea aplicabilă şi limba </w:t>
      </w:r>
      <w:bookmarkEnd w:id="32"/>
      <w:bookmarkEnd w:id="33"/>
      <w:bookmarkEnd w:id="34"/>
      <w:bookmarkEnd w:id="35"/>
      <w:r w:rsidR="002C7D68" w:rsidRPr="0002407E">
        <w:rPr>
          <w:rFonts w:ascii="Arial" w:hAnsi="Arial" w:cs="Arial"/>
          <w:sz w:val="22"/>
          <w:szCs w:val="22"/>
          <w:lang w:val="ro-RO"/>
        </w:rPr>
        <w:t>utilizată</w:t>
      </w:r>
    </w:p>
    <w:p w14:paraId="648D62EF" w14:textId="77777777" w:rsidR="00321232" w:rsidRPr="0002407E" w:rsidRDefault="00321232" w:rsidP="00321232">
      <w:pPr>
        <w:pStyle w:val="Heading2"/>
        <w:rPr>
          <w:rFonts w:ascii="Arial" w:hAnsi="Arial" w:cs="Arial"/>
          <w:sz w:val="22"/>
          <w:szCs w:val="22"/>
          <w:lang w:val="ro-RO"/>
        </w:rPr>
      </w:pPr>
    </w:p>
    <w:p w14:paraId="1F195214" w14:textId="77777777" w:rsidR="00321232" w:rsidRPr="0002407E" w:rsidRDefault="00321232" w:rsidP="00AD4DBB">
      <w:pPr>
        <w:numPr>
          <w:ilvl w:val="0"/>
          <w:numId w:val="4"/>
        </w:numPr>
        <w:autoSpaceDE w:val="0"/>
        <w:autoSpaceDN w:val="0"/>
        <w:adjustRightInd w:val="0"/>
        <w:spacing w:line="276" w:lineRule="auto"/>
        <w:ind w:left="426" w:hanging="426"/>
        <w:jc w:val="both"/>
        <w:rPr>
          <w:rFonts w:ascii="Arial" w:hAnsi="Arial" w:cs="Arial"/>
          <w:sz w:val="22"/>
          <w:szCs w:val="22"/>
        </w:rPr>
      </w:pPr>
      <w:r w:rsidRPr="0002407E">
        <w:rPr>
          <w:rFonts w:ascii="Arial" w:hAnsi="Arial" w:cs="Arial"/>
          <w:sz w:val="22"/>
          <w:szCs w:val="22"/>
        </w:rPr>
        <w:t>Legea car</w:t>
      </w:r>
      <w:r w:rsidR="00F10527" w:rsidRPr="0002407E">
        <w:rPr>
          <w:rFonts w:ascii="Arial" w:hAnsi="Arial" w:cs="Arial"/>
          <w:sz w:val="22"/>
          <w:szCs w:val="22"/>
        </w:rPr>
        <w:t>e guvernează acest Contract de F</w:t>
      </w:r>
      <w:r w:rsidRPr="0002407E">
        <w:rPr>
          <w:rFonts w:ascii="Arial" w:hAnsi="Arial" w:cs="Arial"/>
          <w:sz w:val="22"/>
          <w:szCs w:val="22"/>
        </w:rPr>
        <w:t>inanțare şi în conformitate cu care este interpretat este legea română.</w:t>
      </w:r>
    </w:p>
    <w:p w14:paraId="296E8848" w14:textId="77777777" w:rsidR="00321232" w:rsidRPr="0002407E" w:rsidRDefault="00F10527" w:rsidP="00AD4DBB">
      <w:pPr>
        <w:numPr>
          <w:ilvl w:val="0"/>
          <w:numId w:val="4"/>
        </w:numPr>
        <w:autoSpaceDE w:val="0"/>
        <w:autoSpaceDN w:val="0"/>
        <w:adjustRightInd w:val="0"/>
        <w:spacing w:line="276" w:lineRule="auto"/>
        <w:ind w:left="426" w:hanging="426"/>
        <w:jc w:val="both"/>
        <w:rPr>
          <w:rFonts w:ascii="Arial" w:hAnsi="Arial" w:cs="Arial"/>
          <w:sz w:val="22"/>
          <w:szCs w:val="22"/>
        </w:rPr>
      </w:pPr>
      <w:r w:rsidRPr="0002407E">
        <w:rPr>
          <w:rFonts w:ascii="Arial" w:hAnsi="Arial" w:cs="Arial"/>
          <w:sz w:val="22"/>
          <w:szCs w:val="22"/>
        </w:rPr>
        <w:t>Limba acestui Contract de F</w:t>
      </w:r>
      <w:r w:rsidR="00321232" w:rsidRPr="0002407E">
        <w:rPr>
          <w:rFonts w:ascii="Arial" w:hAnsi="Arial" w:cs="Arial"/>
          <w:sz w:val="22"/>
          <w:szCs w:val="22"/>
        </w:rPr>
        <w:t xml:space="preserve">inanțare este limba română. </w:t>
      </w:r>
    </w:p>
    <w:p w14:paraId="7C961391" w14:textId="77777777" w:rsidR="002C627C" w:rsidRPr="0002407E" w:rsidRDefault="002C627C" w:rsidP="00321232">
      <w:pPr>
        <w:autoSpaceDE w:val="0"/>
        <w:autoSpaceDN w:val="0"/>
        <w:adjustRightInd w:val="0"/>
        <w:spacing w:line="276" w:lineRule="auto"/>
        <w:ind w:left="709"/>
        <w:jc w:val="center"/>
        <w:rPr>
          <w:rFonts w:ascii="Arial" w:hAnsi="Arial" w:cs="Arial"/>
          <w:sz w:val="22"/>
          <w:szCs w:val="22"/>
        </w:rPr>
      </w:pPr>
    </w:p>
    <w:p w14:paraId="2479AEFE" w14:textId="6C54F9E7" w:rsidR="00321232" w:rsidRPr="0002407E" w:rsidRDefault="007A043C" w:rsidP="0028344E">
      <w:pPr>
        <w:autoSpaceDE w:val="0"/>
        <w:autoSpaceDN w:val="0"/>
        <w:adjustRightInd w:val="0"/>
        <w:spacing w:line="276" w:lineRule="auto"/>
        <w:jc w:val="both"/>
        <w:rPr>
          <w:rFonts w:ascii="Arial" w:hAnsi="Arial" w:cs="Arial"/>
          <w:b/>
          <w:sz w:val="22"/>
          <w:szCs w:val="22"/>
        </w:rPr>
      </w:pPr>
      <w:r>
        <w:rPr>
          <w:rFonts w:ascii="Arial" w:hAnsi="Arial" w:cs="Arial"/>
          <w:b/>
          <w:sz w:val="22"/>
          <w:szCs w:val="22"/>
        </w:rPr>
        <w:t xml:space="preserve">Articolul </w:t>
      </w:r>
      <w:r w:rsidR="00465D6A">
        <w:rPr>
          <w:rFonts w:ascii="Arial" w:hAnsi="Arial" w:cs="Arial"/>
          <w:b/>
          <w:sz w:val="22"/>
          <w:szCs w:val="22"/>
        </w:rPr>
        <w:t>23</w:t>
      </w:r>
      <w:r w:rsidR="0028344E" w:rsidRPr="0002407E">
        <w:rPr>
          <w:rFonts w:ascii="Arial" w:hAnsi="Arial" w:cs="Arial"/>
          <w:b/>
          <w:sz w:val="22"/>
          <w:szCs w:val="22"/>
        </w:rPr>
        <w:t xml:space="preserve"> </w:t>
      </w:r>
      <w:r w:rsidR="00321232" w:rsidRPr="0002407E">
        <w:rPr>
          <w:rFonts w:ascii="Arial" w:hAnsi="Arial" w:cs="Arial"/>
          <w:b/>
          <w:sz w:val="22"/>
          <w:szCs w:val="22"/>
        </w:rPr>
        <w:t>- Anexele Contractului</w:t>
      </w:r>
    </w:p>
    <w:p w14:paraId="53DEE624" w14:textId="77777777" w:rsidR="00321232" w:rsidRPr="0002407E" w:rsidRDefault="00321232" w:rsidP="00AD4DBB">
      <w:pPr>
        <w:pStyle w:val="ListParagraph"/>
        <w:numPr>
          <w:ilvl w:val="0"/>
          <w:numId w:val="19"/>
        </w:numPr>
        <w:autoSpaceDE w:val="0"/>
        <w:autoSpaceDN w:val="0"/>
        <w:adjustRightInd w:val="0"/>
        <w:spacing w:line="276" w:lineRule="auto"/>
        <w:ind w:left="426" w:hanging="426"/>
        <w:jc w:val="both"/>
        <w:rPr>
          <w:rFonts w:ascii="Arial" w:hAnsi="Arial" w:cs="Arial"/>
          <w:sz w:val="22"/>
          <w:szCs w:val="22"/>
        </w:rPr>
      </w:pPr>
      <w:r w:rsidRPr="0002407E">
        <w:rPr>
          <w:rFonts w:ascii="Arial" w:hAnsi="Arial" w:cs="Arial"/>
          <w:sz w:val="22"/>
          <w:szCs w:val="22"/>
        </w:rPr>
        <w:t>Următoarele documente sunt anexe la prezentul Contract și constituie parte integr</w:t>
      </w:r>
      <w:r w:rsidR="00F10527" w:rsidRPr="0002407E">
        <w:rPr>
          <w:rFonts w:ascii="Arial" w:hAnsi="Arial" w:cs="Arial"/>
          <w:sz w:val="22"/>
          <w:szCs w:val="22"/>
        </w:rPr>
        <w:t>antă a prezentului Contract de F</w:t>
      </w:r>
      <w:r w:rsidRPr="0002407E">
        <w:rPr>
          <w:rFonts w:ascii="Arial" w:hAnsi="Arial" w:cs="Arial"/>
          <w:sz w:val="22"/>
          <w:szCs w:val="22"/>
        </w:rPr>
        <w:t>inanțare, având aceeaşi  forţă juridică:</w:t>
      </w:r>
    </w:p>
    <w:p w14:paraId="7F6BCEC4" w14:textId="77777777" w:rsidR="0055407D" w:rsidRPr="0002407E" w:rsidRDefault="0055407D" w:rsidP="0055407D">
      <w:pPr>
        <w:autoSpaceDE w:val="0"/>
        <w:autoSpaceDN w:val="0"/>
        <w:adjustRightInd w:val="0"/>
        <w:spacing w:line="276" w:lineRule="auto"/>
        <w:ind w:left="709"/>
        <w:jc w:val="center"/>
        <w:rPr>
          <w:rFonts w:ascii="Arial" w:hAnsi="Arial" w:cs="Arial"/>
          <w:sz w:val="22"/>
          <w:szCs w:val="22"/>
        </w:rPr>
      </w:pPr>
    </w:p>
    <w:p w14:paraId="1CF5D563" w14:textId="32B0E5BC" w:rsidR="0055407D" w:rsidRDefault="0055407D" w:rsidP="0055407D">
      <w:pPr>
        <w:autoSpaceDE w:val="0"/>
        <w:autoSpaceDN w:val="0"/>
        <w:adjustRightInd w:val="0"/>
        <w:spacing w:line="276" w:lineRule="auto"/>
        <w:ind w:left="426"/>
        <w:jc w:val="both"/>
        <w:rPr>
          <w:rFonts w:ascii="Arial" w:hAnsi="Arial" w:cs="Arial"/>
          <w:sz w:val="22"/>
          <w:szCs w:val="22"/>
        </w:rPr>
      </w:pPr>
      <w:r w:rsidRPr="0002407E">
        <w:rPr>
          <w:rFonts w:ascii="Arial" w:hAnsi="Arial" w:cs="Arial"/>
          <w:sz w:val="22"/>
          <w:szCs w:val="22"/>
        </w:rPr>
        <w:t xml:space="preserve">Anexa 1 </w:t>
      </w:r>
      <w:r w:rsidR="00DD45D9" w:rsidRPr="0002407E">
        <w:rPr>
          <w:rFonts w:ascii="Arial" w:hAnsi="Arial" w:cs="Arial"/>
          <w:sz w:val="22"/>
          <w:szCs w:val="22"/>
        </w:rPr>
        <w:t>-</w:t>
      </w:r>
      <w:r w:rsidRPr="0002407E">
        <w:rPr>
          <w:rFonts w:ascii="Arial" w:hAnsi="Arial" w:cs="Arial"/>
          <w:sz w:val="22"/>
          <w:szCs w:val="22"/>
        </w:rPr>
        <w:t xml:space="preserve"> C</w:t>
      </w:r>
      <w:r w:rsidR="00F2053F" w:rsidRPr="0002407E">
        <w:rPr>
          <w:rFonts w:ascii="Arial" w:hAnsi="Arial" w:cs="Arial"/>
          <w:sz w:val="22"/>
          <w:szCs w:val="22"/>
        </w:rPr>
        <w:t>onditii</w:t>
      </w:r>
      <w:r w:rsidRPr="0002407E">
        <w:rPr>
          <w:rFonts w:ascii="Arial" w:hAnsi="Arial" w:cs="Arial"/>
          <w:sz w:val="22"/>
          <w:szCs w:val="22"/>
        </w:rPr>
        <w:t xml:space="preserve"> Specifice</w:t>
      </w:r>
      <w:r w:rsidR="008A151A">
        <w:rPr>
          <w:rFonts w:ascii="Arial" w:hAnsi="Arial" w:cs="Arial"/>
          <w:sz w:val="22"/>
          <w:szCs w:val="22"/>
        </w:rPr>
        <w:t>, din care fac parte:</w:t>
      </w:r>
    </w:p>
    <w:p w14:paraId="2E4C809B" w14:textId="1303FD3F" w:rsidR="008A151A" w:rsidRPr="008A151A" w:rsidRDefault="008A151A" w:rsidP="008A151A">
      <w:pPr>
        <w:pStyle w:val="ListParagraph"/>
        <w:numPr>
          <w:ilvl w:val="2"/>
          <w:numId w:val="33"/>
        </w:numPr>
        <w:autoSpaceDE w:val="0"/>
        <w:autoSpaceDN w:val="0"/>
        <w:adjustRightInd w:val="0"/>
        <w:spacing w:line="276" w:lineRule="auto"/>
        <w:ind w:left="1843" w:hanging="425"/>
        <w:jc w:val="both"/>
        <w:rPr>
          <w:rFonts w:ascii="Arial" w:hAnsi="Arial" w:cs="Arial"/>
          <w:sz w:val="22"/>
          <w:szCs w:val="22"/>
        </w:rPr>
      </w:pPr>
      <w:r w:rsidRPr="008A151A">
        <w:rPr>
          <w:rFonts w:ascii="Arial" w:hAnsi="Arial" w:cs="Arial"/>
          <w:sz w:val="22"/>
          <w:szCs w:val="22"/>
        </w:rPr>
        <w:t xml:space="preserve">Graficul de </w:t>
      </w:r>
      <w:r w:rsidR="00623F78">
        <w:rPr>
          <w:rFonts w:ascii="Arial" w:hAnsi="Arial" w:cs="Arial"/>
          <w:sz w:val="22"/>
          <w:szCs w:val="22"/>
        </w:rPr>
        <w:t>depunere a cererilor de prefinanțare/plată/</w:t>
      </w:r>
      <w:r w:rsidRPr="008A151A">
        <w:rPr>
          <w:rFonts w:ascii="Arial" w:hAnsi="Arial" w:cs="Arial"/>
          <w:sz w:val="22"/>
          <w:szCs w:val="22"/>
        </w:rPr>
        <w:t>rambursare a cheltuielilor</w:t>
      </w:r>
    </w:p>
    <w:p w14:paraId="48E1422F" w14:textId="6161B2FC" w:rsidR="008A151A" w:rsidRPr="008A151A" w:rsidRDefault="008A151A" w:rsidP="008A151A">
      <w:pPr>
        <w:pStyle w:val="ListParagraph"/>
        <w:numPr>
          <w:ilvl w:val="2"/>
          <w:numId w:val="33"/>
        </w:numPr>
        <w:autoSpaceDE w:val="0"/>
        <w:autoSpaceDN w:val="0"/>
        <w:adjustRightInd w:val="0"/>
        <w:spacing w:line="276" w:lineRule="auto"/>
        <w:ind w:left="1843" w:hanging="425"/>
        <w:jc w:val="both"/>
        <w:rPr>
          <w:rFonts w:ascii="Arial" w:hAnsi="Arial" w:cs="Arial"/>
          <w:sz w:val="22"/>
          <w:szCs w:val="22"/>
        </w:rPr>
      </w:pPr>
      <w:r w:rsidRPr="008A151A">
        <w:rPr>
          <w:rFonts w:ascii="Arial" w:hAnsi="Arial" w:cs="Arial"/>
          <w:sz w:val="22"/>
          <w:szCs w:val="22"/>
        </w:rPr>
        <w:t xml:space="preserve">Acordarea </w:t>
      </w:r>
      <w:r w:rsidR="00623F78">
        <w:rPr>
          <w:rFonts w:ascii="Arial" w:hAnsi="Arial" w:cs="Arial"/>
          <w:sz w:val="22"/>
          <w:szCs w:val="22"/>
        </w:rPr>
        <w:t>ș</w:t>
      </w:r>
      <w:r w:rsidRPr="008A151A">
        <w:rPr>
          <w:rFonts w:ascii="Arial" w:hAnsi="Arial" w:cs="Arial"/>
          <w:sz w:val="22"/>
          <w:szCs w:val="22"/>
        </w:rPr>
        <w:t>i recuperarea prefinanțarii</w:t>
      </w:r>
    </w:p>
    <w:p w14:paraId="3DCD52C4" w14:textId="4DA83B83" w:rsidR="008A151A" w:rsidRDefault="008A151A" w:rsidP="008A151A">
      <w:pPr>
        <w:pStyle w:val="ListParagraph"/>
        <w:numPr>
          <w:ilvl w:val="2"/>
          <w:numId w:val="33"/>
        </w:numPr>
        <w:autoSpaceDE w:val="0"/>
        <w:autoSpaceDN w:val="0"/>
        <w:adjustRightInd w:val="0"/>
        <w:spacing w:line="276" w:lineRule="auto"/>
        <w:ind w:left="1843" w:hanging="425"/>
        <w:jc w:val="both"/>
        <w:rPr>
          <w:rFonts w:ascii="Arial" w:hAnsi="Arial" w:cs="Arial"/>
          <w:sz w:val="22"/>
          <w:szCs w:val="22"/>
        </w:rPr>
      </w:pPr>
      <w:r w:rsidRPr="008A151A">
        <w:rPr>
          <w:rFonts w:ascii="Arial" w:hAnsi="Arial" w:cs="Arial"/>
          <w:sz w:val="22"/>
          <w:szCs w:val="22"/>
        </w:rPr>
        <w:t>Condiții de rambursare și plată a cheltuielilor</w:t>
      </w:r>
    </w:p>
    <w:p w14:paraId="52C165CB" w14:textId="1B1703C6" w:rsidR="00224F3E" w:rsidRPr="008A151A" w:rsidRDefault="00224F3E" w:rsidP="008A151A">
      <w:pPr>
        <w:pStyle w:val="ListParagraph"/>
        <w:numPr>
          <w:ilvl w:val="2"/>
          <w:numId w:val="33"/>
        </w:numPr>
        <w:autoSpaceDE w:val="0"/>
        <w:autoSpaceDN w:val="0"/>
        <w:adjustRightInd w:val="0"/>
        <w:spacing w:line="276" w:lineRule="auto"/>
        <w:ind w:left="1843" w:hanging="425"/>
        <w:jc w:val="both"/>
        <w:rPr>
          <w:rFonts w:ascii="Arial" w:hAnsi="Arial" w:cs="Arial"/>
          <w:sz w:val="22"/>
          <w:szCs w:val="22"/>
        </w:rPr>
      </w:pPr>
      <w:r>
        <w:rPr>
          <w:rFonts w:ascii="Arial" w:hAnsi="Arial" w:cs="Arial"/>
          <w:sz w:val="22"/>
          <w:szCs w:val="22"/>
        </w:rPr>
        <w:t xml:space="preserve">Condiții </w:t>
      </w:r>
      <w:r w:rsidR="00623F78">
        <w:rPr>
          <w:rFonts w:ascii="Arial" w:hAnsi="Arial" w:cs="Arial"/>
          <w:sz w:val="22"/>
          <w:szCs w:val="22"/>
        </w:rPr>
        <w:t>aferente Programului Operațional</w:t>
      </w:r>
      <w:r w:rsidR="00465D6A">
        <w:rPr>
          <w:rFonts w:ascii="Arial" w:hAnsi="Arial" w:cs="Arial"/>
          <w:sz w:val="22"/>
          <w:szCs w:val="22"/>
        </w:rPr>
        <w:t xml:space="preserve"> </w:t>
      </w:r>
    </w:p>
    <w:p w14:paraId="658A528F" w14:textId="780CE379" w:rsidR="0055407D" w:rsidRPr="0002407E" w:rsidRDefault="0055407D" w:rsidP="0055407D">
      <w:pPr>
        <w:autoSpaceDE w:val="0"/>
        <w:autoSpaceDN w:val="0"/>
        <w:adjustRightInd w:val="0"/>
        <w:spacing w:line="276" w:lineRule="auto"/>
        <w:ind w:left="426"/>
        <w:jc w:val="both"/>
        <w:rPr>
          <w:rFonts w:ascii="Arial" w:hAnsi="Arial" w:cs="Arial"/>
          <w:sz w:val="22"/>
          <w:szCs w:val="22"/>
        </w:rPr>
      </w:pPr>
      <w:r w:rsidRPr="0002407E">
        <w:rPr>
          <w:rFonts w:ascii="Arial" w:hAnsi="Arial" w:cs="Arial"/>
          <w:sz w:val="22"/>
          <w:szCs w:val="22"/>
        </w:rPr>
        <w:t xml:space="preserve">Anexa 2 </w:t>
      </w:r>
      <w:r w:rsidR="00DD45D9" w:rsidRPr="0002407E">
        <w:rPr>
          <w:rFonts w:ascii="Arial" w:hAnsi="Arial" w:cs="Arial"/>
          <w:sz w:val="22"/>
          <w:szCs w:val="22"/>
        </w:rPr>
        <w:t>- Cererea de F</w:t>
      </w:r>
      <w:r w:rsidRPr="0002407E">
        <w:rPr>
          <w:rFonts w:ascii="Arial" w:hAnsi="Arial" w:cs="Arial"/>
          <w:sz w:val="22"/>
          <w:szCs w:val="22"/>
        </w:rPr>
        <w:t>inanțare</w:t>
      </w:r>
      <w:r w:rsidR="008A151A">
        <w:rPr>
          <w:rFonts w:ascii="Arial" w:hAnsi="Arial" w:cs="Arial"/>
          <w:sz w:val="22"/>
          <w:szCs w:val="22"/>
        </w:rPr>
        <w:t>, din care fac parte:</w:t>
      </w:r>
      <w:r w:rsidRPr="0002407E">
        <w:rPr>
          <w:rFonts w:ascii="Arial" w:hAnsi="Arial" w:cs="Arial"/>
          <w:sz w:val="22"/>
          <w:szCs w:val="22"/>
        </w:rPr>
        <w:t xml:space="preserve"> </w:t>
      </w:r>
    </w:p>
    <w:p w14:paraId="068E1790" w14:textId="2137F43A" w:rsidR="0055407D" w:rsidRPr="008A151A" w:rsidRDefault="00DD45D9" w:rsidP="008A151A">
      <w:pPr>
        <w:pStyle w:val="ListParagraph"/>
        <w:numPr>
          <w:ilvl w:val="2"/>
          <w:numId w:val="35"/>
        </w:numPr>
        <w:autoSpaceDE w:val="0"/>
        <w:autoSpaceDN w:val="0"/>
        <w:adjustRightInd w:val="0"/>
        <w:spacing w:line="276" w:lineRule="auto"/>
        <w:ind w:left="1843" w:hanging="425"/>
        <w:jc w:val="both"/>
        <w:rPr>
          <w:rFonts w:ascii="Arial" w:hAnsi="Arial" w:cs="Arial"/>
          <w:sz w:val="22"/>
          <w:szCs w:val="22"/>
        </w:rPr>
      </w:pPr>
      <w:r w:rsidRPr="008A151A">
        <w:rPr>
          <w:rFonts w:ascii="Arial" w:hAnsi="Arial" w:cs="Arial"/>
          <w:sz w:val="22"/>
          <w:szCs w:val="22"/>
        </w:rPr>
        <w:t>Bugetul P</w:t>
      </w:r>
      <w:r w:rsidR="0055407D" w:rsidRPr="008A151A">
        <w:rPr>
          <w:rFonts w:ascii="Arial" w:hAnsi="Arial" w:cs="Arial"/>
          <w:sz w:val="22"/>
          <w:szCs w:val="22"/>
        </w:rPr>
        <w:t>roiectului</w:t>
      </w:r>
    </w:p>
    <w:p w14:paraId="142A9A19" w14:textId="593A7F7E" w:rsidR="0055407D" w:rsidRPr="008A151A" w:rsidRDefault="008A151A" w:rsidP="008A151A">
      <w:pPr>
        <w:pStyle w:val="ListParagraph"/>
        <w:numPr>
          <w:ilvl w:val="2"/>
          <w:numId w:val="35"/>
        </w:numPr>
        <w:autoSpaceDE w:val="0"/>
        <w:autoSpaceDN w:val="0"/>
        <w:adjustRightInd w:val="0"/>
        <w:spacing w:line="276" w:lineRule="auto"/>
        <w:ind w:left="1843" w:hanging="425"/>
        <w:jc w:val="both"/>
        <w:rPr>
          <w:rFonts w:ascii="Arial" w:hAnsi="Arial" w:cs="Arial"/>
          <w:sz w:val="22"/>
          <w:szCs w:val="22"/>
        </w:rPr>
      </w:pPr>
      <w:r w:rsidRPr="008A151A">
        <w:rPr>
          <w:rFonts w:ascii="Arial" w:hAnsi="Arial" w:cs="Arial"/>
          <w:sz w:val="22"/>
          <w:szCs w:val="22"/>
        </w:rPr>
        <w:t>Calendarul estimativ al achizițiilor</w:t>
      </w:r>
    </w:p>
    <w:p w14:paraId="5897AAE5" w14:textId="45F34374" w:rsidR="008A151A" w:rsidRPr="008A151A" w:rsidRDefault="008A151A" w:rsidP="008A151A">
      <w:pPr>
        <w:pStyle w:val="ListParagraph"/>
        <w:numPr>
          <w:ilvl w:val="2"/>
          <w:numId w:val="35"/>
        </w:numPr>
        <w:autoSpaceDE w:val="0"/>
        <w:autoSpaceDN w:val="0"/>
        <w:adjustRightInd w:val="0"/>
        <w:spacing w:line="276" w:lineRule="auto"/>
        <w:ind w:left="1843" w:hanging="425"/>
        <w:jc w:val="both"/>
        <w:rPr>
          <w:rFonts w:ascii="Arial" w:hAnsi="Arial" w:cs="Arial"/>
          <w:sz w:val="22"/>
          <w:szCs w:val="22"/>
        </w:rPr>
      </w:pPr>
      <w:r w:rsidRPr="008A151A">
        <w:rPr>
          <w:rFonts w:ascii="Arial" w:hAnsi="Arial" w:cs="Arial"/>
          <w:sz w:val="22"/>
          <w:szCs w:val="22"/>
        </w:rPr>
        <w:t>Indicatori</w:t>
      </w:r>
    </w:p>
    <w:p w14:paraId="5D185F3E" w14:textId="54B2449F" w:rsidR="008A151A" w:rsidRPr="008A151A" w:rsidRDefault="008A151A" w:rsidP="008A151A">
      <w:pPr>
        <w:pStyle w:val="ListParagraph"/>
        <w:numPr>
          <w:ilvl w:val="2"/>
          <w:numId w:val="35"/>
        </w:numPr>
        <w:autoSpaceDE w:val="0"/>
        <w:autoSpaceDN w:val="0"/>
        <w:adjustRightInd w:val="0"/>
        <w:spacing w:line="276" w:lineRule="auto"/>
        <w:ind w:left="1843" w:hanging="425"/>
        <w:jc w:val="both"/>
        <w:rPr>
          <w:rFonts w:ascii="Arial" w:hAnsi="Arial" w:cs="Arial"/>
          <w:sz w:val="22"/>
          <w:szCs w:val="22"/>
        </w:rPr>
      </w:pPr>
      <w:r w:rsidRPr="008A151A">
        <w:rPr>
          <w:rFonts w:ascii="Arial" w:hAnsi="Arial" w:cs="Arial"/>
          <w:sz w:val="22"/>
          <w:szCs w:val="22"/>
        </w:rPr>
        <w:t>Graficul de activități</w:t>
      </w:r>
    </w:p>
    <w:p w14:paraId="55FF742F" w14:textId="2C0E091B" w:rsidR="008A151A" w:rsidRPr="008A151A" w:rsidRDefault="008A151A" w:rsidP="008A151A">
      <w:pPr>
        <w:pStyle w:val="ListParagraph"/>
        <w:numPr>
          <w:ilvl w:val="2"/>
          <w:numId w:val="35"/>
        </w:numPr>
        <w:autoSpaceDE w:val="0"/>
        <w:autoSpaceDN w:val="0"/>
        <w:adjustRightInd w:val="0"/>
        <w:spacing w:line="276" w:lineRule="auto"/>
        <w:ind w:left="1843" w:hanging="425"/>
        <w:jc w:val="both"/>
        <w:rPr>
          <w:rFonts w:ascii="Arial" w:hAnsi="Arial" w:cs="Arial"/>
          <w:sz w:val="22"/>
          <w:szCs w:val="22"/>
        </w:rPr>
      </w:pPr>
      <w:r w:rsidRPr="008A151A">
        <w:rPr>
          <w:rFonts w:ascii="Arial" w:hAnsi="Arial" w:cs="Arial"/>
          <w:sz w:val="22"/>
          <w:szCs w:val="22"/>
        </w:rPr>
        <w:lastRenderedPageBreak/>
        <w:t>Echipa de management și experți pe termen lung</w:t>
      </w:r>
    </w:p>
    <w:p w14:paraId="6C00E4CE" w14:textId="5F3D094B" w:rsidR="0055407D" w:rsidRPr="0002407E" w:rsidRDefault="008A151A" w:rsidP="0055407D">
      <w:pPr>
        <w:autoSpaceDE w:val="0"/>
        <w:autoSpaceDN w:val="0"/>
        <w:adjustRightInd w:val="0"/>
        <w:spacing w:line="276" w:lineRule="auto"/>
        <w:ind w:left="426"/>
        <w:jc w:val="both"/>
        <w:rPr>
          <w:rFonts w:ascii="Arial" w:hAnsi="Arial" w:cs="Arial"/>
          <w:sz w:val="22"/>
          <w:szCs w:val="22"/>
        </w:rPr>
      </w:pPr>
      <w:r>
        <w:rPr>
          <w:rFonts w:ascii="Arial" w:hAnsi="Arial" w:cs="Arial"/>
          <w:sz w:val="22"/>
          <w:szCs w:val="22"/>
        </w:rPr>
        <w:t>Anexa 3</w:t>
      </w:r>
      <w:r w:rsidR="0055407D" w:rsidRPr="0002407E">
        <w:rPr>
          <w:rFonts w:ascii="Arial" w:hAnsi="Arial" w:cs="Arial"/>
          <w:sz w:val="22"/>
          <w:szCs w:val="22"/>
        </w:rPr>
        <w:t xml:space="preserve"> - Măsuri de informare și publicitate</w:t>
      </w:r>
    </w:p>
    <w:p w14:paraId="7956B0DD" w14:textId="52788D95" w:rsidR="0055407D" w:rsidRPr="0002407E" w:rsidRDefault="008A151A" w:rsidP="0055407D">
      <w:pPr>
        <w:autoSpaceDE w:val="0"/>
        <w:autoSpaceDN w:val="0"/>
        <w:adjustRightInd w:val="0"/>
        <w:spacing w:line="276" w:lineRule="auto"/>
        <w:ind w:left="426"/>
        <w:jc w:val="both"/>
        <w:rPr>
          <w:rFonts w:ascii="Arial" w:hAnsi="Arial" w:cs="Arial"/>
          <w:sz w:val="22"/>
          <w:szCs w:val="22"/>
        </w:rPr>
      </w:pPr>
      <w:r>
        <w:rPr>
          <w:rFonts w:ascii="Arial" w:hAnsi="Arial" w:cs="Arial"/>
          <w:sz w:val="22"/>
          <w:szCs w:val="22"/>
        </w:rPr>
        <w:t>Anexa 4</w:t>
      </w:r>
      <w:r w:rsidR="0055407D" w:rsidRPr="0002407E">
        <w:rPr>
          <w:rFonts w:ascii="Arial" w:hAnsi="Arial" w:cs="Arial"/>
          <w:sz w:val="22"/>
          <w:szCs w:val="22"/>
        </w:rPr>
        <w:t xml:space="preserve"> - Monitorizarea și raportarea</w:t>
      </w:r>
    </w:p>
    <w:p w14:paraId="1D0C2476" w14:textId="3D48F377" w:rsidR="0055407D" w:rsidRDefault="008A151A" w:rsidP="0055407D">
      <w:pPr>
        <w:autoSpaceDE w:val="0"/>
        <w:autoSpaceDN w:val="0"/>
        <w:adjustRightInd w:val="0"/>
        <w:spacing w:line="276" w:lineRule="auto"/>
        <w:ind w:left="426"/>
        <w:jc w:val="both"/>
        <w:rPr>
          <w:rFonts w:ascii="Arial" w:hAnsi="Arial" w:cs="Arial"/>
          <w:sz w:val="22"/>
          <w:szCs w:val="22"/>
        </w:rPr>
      </w:pPr>
      <w:r>
        <w:rPr>
          <w:rFonts w:ascii="Arial" w:hAnsi="Arial" w:cs="Arial"/>
          <w:sz w:val="22"/>
          <w:szCs w:val="22"/>
        </w:rPr>
        <w:t>Anexa 5</w:t>
      </w:r>
      <w:r w:rsidR="0055407D" w:rsidRPr="0002407E">
        <w:rPr>
          <w:rFonts w:ascii="Arial" w:hAnsi="Arial" w:cs="Arial"/>
          <w:sz w:val="22"/>
          <w:szCs w:val="22"/>
        </w:rPr>
        <w:t xml:space="preserve"> - Acordul încheiat între Beneficiar și Parteneri</w:t>
      </w:r>
    </w:p>
    <w:p w14:paraId="28263456" w14:textId="33030443" w:rsidR="0030735E" w:rsidRDefault="0030735E" w:rsidP="0055407D">
      <w:pPr>
        <w:autoSpaceDE w:val="0"/>
        <w:autoSpaceDN w:val="0"/>
        <w:adjustRightInd w:val="0"/>
        <w:spacing w:line="276" w:lineRule="auto"/>
        <w:ind w:left="426"/>
        <w:jc w:val="both"/>
        <w:rPr>
          <w:rFonts w:ascii="Arial" w:hAnsi="Arial" w:cs="Arial"/>
          <w:sz w:val="22"/>
          <w:szCs w:val="22"/>
        </w:rPr>
      </w:pPr>
      <w:r>
        <w:rPr>
          <w:rFonts w:ascii="Arial" w:hAnsi="Arial" w:cs="Arial"/>
          <w:sz w:val="22"/>
          <w:szCs w:val="22"/>
        </w:rPr>
        <w:t>Anexa 6</w:t>
      </w:r>
      <w:r w:rsidR="00EA4AFF">
        <w:rPr>
          <w:rFonts w:ascii="Arial" w:hAnsi="Arial" w:cs="Arial"/>
          <w:sz w:val="22"/>
          <w:szCs w:val="22"/>
        </w:rPr>
        <w:t xml:space="preserve"> </w:t>
      </w:r>
      <w:r>
        <w:rPr>
          <w:rFonts w:ascii="Arial" w:hAnsi="Arial" w:cs="Arial"/>
          <w:sz w:val="22"/>
          <w:szCs w:val="22"/>
        </w:rPr>
        <w:t>- Confiden</w:t>
      </w:r>
      <w:r w:rsidR="00EA4AFF">
        <w:rPr>
          <w:rFonts w:ascii="Arial" w:hAnsi="Arial" w:cs="Arial"/>
          <w:sz w:val="22"/>
          <w:szCs w:val="22"/>
        </w:rPr>
        <w:t>țialitate, după</w:t>
      </w:r>
      <w:r>
        <w:rPr>
          <w:rFonts w:ascii="Arial" w:hAnsi="Arial" w:cs="Arial"/>
          <w:sz w:val="22"/>
          <w:szCs w:val="22"/>
        </w:rPr>
        <w:t xml:space="preserve"> caz.</w:t>
      </w:r>
    </w:p>
    <w:p w14:paraId="1B098C72" w14:textId="77777777" w:rsidR="005A4FE9" w:rsidRPr="0002407E" w:rsidRDefault="005A4FE9" w:rsidP="00DF6721">
      <w:pPr>
        <w:autoSpaceDE w:val="0"/>
        <w:autoSpaceDN w:val="0"/>
        <w:adjustRightInd w:val="0"/>
        <w:spacing w:line="276" w:lineRule="auto"/>
        <w:ind w:left="426"/>
        <w:jc w:val="both"/>
        <w:rPr>
          <w:rFonts w:ascii="Arial" w:hAnsi="Arial" w:cs="Arial"/>
          <w:sz w:val="22"/>
          <w:szCs w:val="22"/>
        </w:rPr>
      </w:pPr>
    </w:p>
    <w:p w14:paraId="39A6A0A7" w14:textId="4E4CBA5F" w:rsidR="00321232" w:rsidRPr="0002407E" w:rsidRDefault="00F10527" w:rsidP="00ED5669">
      <w:pPr>
        <w:autoSpaceDE w:val="0"/>
        <w:autoSpaceDN w:val="0"/>
        <w:adjustRightInd w:val="0"/>
        <w:spacing w:line="276" w:lineRule="auto"/>
        <w:ind w:left="426" w:hanging="426"/>
        <w:jc w:val="both"/>
        <w:rPr>
          <w:rFonts w:ascii="Arial" w:hAnsi="Arial" w:cs="Arial"/>
          <w:sz w:val="22"/>
          <w:szCs w:val="22"/>
        </w:rPr>
      </w:pPr>
      <w:r w:rsidRPr="0002407E">
        <w:rPr>
          <w:rFonts w:ascii="Arial" w:hAnsi="Arial" w:cs="Arial"/>
          <w:sz w:val="22"/>
          <w:szCs w:val="22"/>
        </w:rPr>
        <w:t>(2) Î</w:t>
      </w:r>
      <w:r w:rsidR="00321232" w:rsidRPr="0002407E">
        <w:rPr>
          <w:rFonts w:ascii="Arial" w:hAnsi="Arial" w:cs="Arial"/>
          <w:sz w:val="22"/>
          <w:szCs w:val="22"/>
        </w:rPr>
        <w:t xml:space="preserve">n cadrul </w:t>
      </w:r>
      <w:r w:rsidRPr="0002407E">
        <w:rPr>
          <w:rFonts w:ascii="Arial" w:hAnsi="Arial" w:cs="Arial"/>
          <w:sz w:val="22"/>
          <w:szCs w:val="22"/>
        </w:rPr>
        <w:t>prezentului Contract, prevalează Condițiile Specifice față</w:t>
      </w:r>
      <w:r w:rsidR="00321232" w:rsidRPr="0002407E">
        <w:rPr>
          <w:rFonts w:ascii="Arial" w:hAnsi="Arial" w:cs="Arial"/>
          <w:sz w:val="22"/>
          <w:szCs w:val="22"/>
        </w:rPr>
        <w:t xml:space="preserve"> de cele Generale</w:t>
      </w:r>
      <w:r w:rsidR="0055407D" w:rsidRPr="0002407E">
        <w:rPr>
          <w:rFonts w:ascii="Arial" w:hAnsi="Arial" w:cs="Arial"/>
          <w:sz w:val="22"/>
          <w:szCs w:val="22"/>
        </w:rPr>
        <w:t xml:space="preserve">, precum </w:t>
      </w:r>
      <w:r w:rsidR="00623F78">
        <w:rPr>
          <w:rFonts w:ascii="Arial" w:hAnsi="Arial" w:cs="Arial"/>
          <w:sz w:val="22"/>
          <w:szCs w:val="22"/>
        </w:rPr>
        <w:t>ș</w:t>
      </w:r>
      <w:r w:rsidR="0055407D" w:rsidRPr="0002407E">
        <w:rPr>
          <w:rFonts w:ascii="Arial" w:hAnsi="Arial" w:cs="Arial"/>
          <w:sz w:val="22"/>
          <w:szCs w:val="22"/>
        </w:rPr>
        <w:t>i asupra celorlate anexe.</w:t>
      </w:r>
    </w:p>
    <w:p w14:paraId="486DF0EC" w14:textId="77777777" w:rsidR="00321232" w:rsidRPr="0002407E" w:rsidRDefault="00321232" w:rsidP="00321232">
      <w:pPr>
        <w:autoSpaceDE w:val="0"/>
        <w:autoSpaceDN w:val="0"/>
        <w:adjustRightInd w:val="0"/>
        <w:jc w:val="both"/>
        <w:rPr>
          <w:rFonts w:ascii="Arial" w:hAnsi="Arial" w:cs="Arial"/>
          <w:sz w:val="22"/>
          <w:szCs w:val="22"/>
        </w:rPr>
      </w:pPr>
    </w:p>
    <w:p w14:paraId="3CC067CC" w14:textId="71D69ABC" w:rsidR="00321232" w:rsidRPr="0002407E" w:rsidRDefault="00321232" w:rsidP="00321232">
      <w:pPr>
        <w:pStyle w:val="Heading2"/>
        <w:rPr>
          <w:rFonts w:ascii="Arial" w:hAnsi="Arial" w:cs="Arial"/>
          <w:sz w:val="22"/>
          <w:szCs w:val="22"/>
          <w:lang w:val="ro-RO"/>
        </w:rPr>
      </w:pPr>
      <w:bookmarkStart w:id="36" w:name="_Toc424285817"/>
      <w:r w:rsidRPr="0002407E">
        <w:rPr>
          <w:rFonts w:ascii="Arial" w:hAnsi="Arial" w:cs="Arial"/>
          <w:sz w:val="22"/>
          <w:szCs w:val="22"/>
          <w:lang w:val="ro-RO"/>
        </w:rPr>
        <w:t xml:space="preserve">Articolul </w:t>
      </w:r>
      <w:r w:rsidR="008A151A">
        <w:rPr>
          <w:rFonts w:ascii="Arial" w:hAnsi="Arial" w:cs="Arial"/>
          <w:sz w:val="22"/>
          <w:szCs w:val="22"/>
          <w:lang w:val="ro-RO"/>
        </w:rPr>
        <w:t>2</w:t>
      </w:r>
      <w:r w:rsidR="00C9565B">
        <w:rPr>
          <w:rFonts w:ascii="Arial" w:hAnsi="Arial" w:cs="Arial"/>
          <w:sz w:val="22"/>
          <w:szCs w:val="22"/>
          <w:lang w:val="ro-RO"/>
        </w:rPr>
        <w:t>4</w:t>
      </w:r>
      <w:r w:rsidR="00201D26" w:rsidRPr="0002407E">
        <w:rPr>
          <w:rFonts w:ascii="Arial" w:hAnsi="Arial" w:cs="Arial"/>
          <w:sz w:val="22"/>
          <w:szCs w:val="22"/>
          <w:lang w:val="ro-RO"/>
        </w:rPr>
        <w:t xml:space="preserve"> </w:t>
      </w:r>
      <w:r w:rsidRPr="0002407E">
        <w:rPr>
          <w:rFonts w:ascii="Arial" w:hAnsi="Arial" w:cs="Arial"/>
          <w:sz w:val="22"/>
          <w:szCs w:val="22"/>
          <w:lang w:val="ro-RO"/>
        </w:rPr>
        <w:t xml:space="preserve">– </w:t>
      </w:r>
      <w:r w:rsidR="000403C9">
        <w:rPr>
          <w:rFonts w:ascii="Arial" w:hAnsi="Arial" w:cs="Arial"/>
          <w:sz w:val="22"/>
          <w:szCs w:val="22"/>
          <w:lang w:val="ro-RO"/>
        </w:rPr>
        <w:t>D</w:t>
      </w:r>
      <w:r w:rsidR="000403C9" w:rsidRPr="0002407E">
        <w:rPr>
          <w:rFonts w:ascii="Arial" w:hAnsi="Arial" w:cs="Arial"/>
          <w:sz w:val="22"/>
          <w:szCs w:val="22"/>
          <w:lang w:val="ro-RO"/>
        </w:rPr>
        <w:t>ispoziții finale</w:t>
      </w:r>
      <w:bookmarkEnd w:id="36"/>
      <w:r w:rsidR="000403C9" w:rsidRPr="0002407E">
        <w:rPr>
          <w:rFonts w:ascii="Arial" w:hAnsi="Arial" w:cs="Arial"/>
          <w:sz w:val="22"/>
          <w:szCs w:val="22"/>
          <w:lang w:val="ro-RO"/>
        </w:rPr>
        <w:t xml:space="preserve"> </w:t>
      </w:r>
    </w:p>
    <w:p w14:paraId="3C5AE3B0" w14:textId="77777777" w:rsidR="00321232" w:rsidRPr="0002407E" w:rsidRDefault="00321232" w:rsidP="00321232">
      <w:pPr>
        <w:pStyle w:val="Heading2"/>
        <w:rPr>
          <w:rFonts w:ascii="Arial" w:hAnsi="Arial" w:cs="Arial"/>
          <w:sz w:val="22"/>
          <w:szCs w:val="22"/>
          <w:lang w:val="ro-RO"/>
        </w:rPr>
      </w:pPr>
    </w:p>
    <w:p w14:paraId="05DDA3F8" w14:textId="192D49CD" w:rsidR="00321232" w:rsidRPr="0002407E" w:rsidRDefault="00AC5A16" w:rsidP="00AD4DBB">
      <w:pPr>
        <w:numPr>
          <w:ilvl w:val="0"/>
          <w:numId w:val="2"/>
        </w:numPr>
        <w:autoSpaceDE w:val="0"/>
        <w:autoSpaceDN w:val="0"/>
        <w:adjustRightInd w:val="0"/>
        <w:spacing w:line="276" w:lineRule="auto"/>
        <w:ind w:left="426" w:hanging="426"/>
        <w:jc w:val="both"/>
        <w:rPr>
          <w:rFonts w:ascii="Arial" w:hAnsi="Arial" w:cs="Arial"/>
          <w:sz w:val="22"/>
          <w:szCs w:val="22"/>
        </w:rPr>
      </w:pPr>
      <w:r>
        <w:rPr>
          <w:rFonts w:ascii="Arial" w:hAnsi="Arial" w:cs="Arial"/>
          <w:sz w:val="22"/>
          <w:szCs w:val="22"/>
        </w:rPr>
        <w:t>Prezentul Contract de F</w:t>
      </w:r>
      <w:r w:rsidR="00321232" w:rsidRPr="0002407E">
        <w:rPr>
          <w:rFonts w:ascii="Arial" w:hAnsi="Arial" w:cs="Arial"/>
          <w:sz w:val="22"/>
          <w:szCs w:val="22"/>
        </w:rPr>
        <w:t xml:space="preserve">inanțare a fost încheiat în </w:t>
      </w:r>
      <w:r w:rsidR="00623F78">
        <w:rPr>
          <w:rFonts w:ascii="Arial" w:hAnsi="Arial" w:cs="Arial"/>
          <w:sz w:val="22"/>
          <w:szCs w:val="22"/>
        </w:rPr>
        <w:t xml:space="preserve">trei exemplare originale, toate având valoare juridică, precum și în </w:t>
      </w:r>
      <w:r w:rsidR="008A151A">
        <w:rPr>
          <w:rFonts w:ascii="Arial" w:hAnsi="Arial" w:cs="Arial"/>
          <w:sz w:val="22"/>
          <w:szCs w:val="22"/>
        </w:rPr>
        <w:t>MySMIS 2014</w:t>
      </w:r>
      <w:r w:rsidR="00321232" w:rsidRPr="0002407E">
        <w:rPr>
          <w:rFonts w:ascii="Arial" w:hAnsi="Arial" w:cs="Arial"/>
          <w:sz w:val="22"/>
          <w:szCs w:val="22"/>
        </w:rPr>
        <w:t xml:space="preserve"> </w:t>
      </w:r>
      <w:r w:rsidR="008A151A">
        <w:rPr>
          <w:rFonts w:ascii="Arial" w:hAnsi="Arial" w:cs="Arial"/>
          <w:sz w:val="22"/>
          <w:szCs w:val="22"/>
        </w:rPr>
        <w:t>și este semnat electronic de toate părțile</w:t>
      </w:r>
      <w:bookmarkStart w:id="37" w:name="_Toc88562557"/>
      <w:r w:rsidR="00EA4AFF">
        <w:rPr>
          <w:rFonts w:ascii="Arial" w:hAnsi="Arial" w:cs="Arial"/>
          <w:sz w:val="22"/>
          <w:szCs w:val="22"/>
        </w:rPr>
        <w:t>.</w:t>
      </w:r>
      <w:r w:rsidR="00321232" w:rsidRPr="0002407E">
        <w:rPr>
          <w:rFonts w:ascii="Arial" w:hAnsi="Arial" w:cs="Arial"/>
          <w:sz w:val="22"/>
          <w:szCs w:val="22"/>
        </w:rPr>
        <w:t xml:space="preserve">  </w:t>
      </w:r>
    </w:p>
    <w:p w14:paraId="3AD788D1" w14:textId="77777777" w:rsidR="00DB54C1" w:rsidRPr="0002407E" w:rsidRDefault="00DB54C1" w:rsidP="00DB54C1">
      <w:pPr>
        <w:autoSpaceDE w:val="0"/>
        <w:autoSpaceDN w:val="0"/>
        <w:adjustRightInd w:val="0"/>
        <w:spacing w:line="276" w:lineRule="auto"/>
        <w:ind w:left="426"/>
        <w:jc w:val="both"/>
        <w:rPr>
          <w:rFonts w:ascii="Arial" w:hAnsi="Arial" w:cs="Arial"/>
          <w:sz w:val="22"/>
          <w:szCs w:val="22"/>
        </w:rPr>
      </w:pPr>
    </w:p>
    <w:tbl>
      <w:tblPr>
        <w:tblpPr w:leftFromText="180" w:rightFromText="180" w:vertAnchor="text" w:horzAnchor="margin" w:tblpXSpec="center" w:tblpY="65"/>
        <w:tblW w:w="10525" w:type="dxa"/>
        <w:tblLayout w:type="fixed"/>
        <w:tblLook w:val="01E0" w:firstRow="1" w:lastRow="1" w:firstColumn="1" w:lastColumn="1" w:noHBand="0" w:noVBand="0"/>
      </w:tblPr>
      <w:tblGrid>
        <w:gridCol w:w="10253"/>
        <w:gridCol w:w="272"/>
      </w:tblGrid>
      <w:tr w:rsidR="0004721F" w:rsidRPr="0002407E" w14:paraId="61A2B648" w14:textId="77777777" w:rsidTr="00417C2D">
        <w:trPr>
          <w:trHeight w:val="1085"/>
        </w:trPr>
        <w:tc>
          <w:tcPr>
            <w:tcW w:w="10253" w:type="dxa"/>
          </w:tcPr>
          <w:tbl>
            <w:tblPr>
              <w:tblpPr w:leftFromText="180" w:rightFromText="180" w:vertAnchor="text" w:horzAnchor="margin" w:tblpY="-195"/>
              <w:tblOverlap w:val="never"/>
              <w:tblW w:w="98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4"/>
              <w:gridCol w:w="4712"/>
            </w:tblGrid>
            <w:tr w:rsidR="00274F7B" w:rsidRPr="00417C2D" w14:paraId="616E9B8F" w14:textId="77777777" w:rsidTr="00274F7B">
              <w:trPr>
                <w:trHeight w:val="1404"/>
              </w:trPr>
              <w:tc>
                <w:tcPr>
                  <w:tcW w:w="5174" w:type="dxa"/>
                  <w:tcBorders>
                    <w:top w:val="single" w:sz="4" w:space="0" w:color="auto"/>
                    <w:left w:val="single" w:sz="4" w:space="0" w:color="auto"/>
                    <w:bottom w:val="single" w:sz="4" w:space="0" w:color="auto"/>
                    <w:right w:val="single" w:sz="4" w:space="0" w:color="auto"/>
                  </w:tcBorders>
                </w:tcPr>
                <w:p w14:paraId="6C1DAE9D" w14:textId="569670EF" w:rsidR="00274F7B" w:rsidRPr="00417C2D" w:rsidRDefault="00274F7B" w:rsidP="00274F7B">
                  <w:pPr>
                    <w:jc w:val="both"/>
                    <w:rPr>
                      <w:rFonts w:ascii="Arial" w:hAnsi="Arial" w:cs="Arial"/>
                      <w:b/>
                      <w:sz w:val="22"/>
                      <w:szCs w:val="22"/>
                    </w:rPr>
                  </w:pPr>
                  <w:r w:rsidRPr="00417C2D">
                    <w:rPr>
                      <w:rFonts w:ascii="Arial" w:hAnsi="Arial" w:cs="Arial"/>
                      <w:b/>
                      <w:sz w:val="22"/>
                      <w:szCs w:val="22"/>
                    </w:rPr>
                    <w:t>Pentru MADR</w:t>
                  </w:r>
                </w:p>
                <w:p w14:paraId="2FBD70FC" w14:textId="77777777" w:rsidR="00274F7B" w:rsidRDefault="00274F7B" w:rsidP="00274F7B">
                  <w:pPr>
                    <w:jc w:val="both"/>
                    <w:rPr>
                      <w:rFonts w:ascii="Arial" w:hAnsi="Arial" w:cs="Arial"/>
                      <w:b/>
                      <w:sz w:val="22"/>
                      <w:szCs w:val="22"/>
                    </w:rPr>
                  </w:pPr>
                  <w:r w:rsidRPr="00417C2D">
                    <w:rPr>
                      <w:rFonts w:ascii="Arial" w:hAnsi="Arial" w:cs="Arial"/>
                      <w:b/>
                      <w:sz w:val="22"/>
                      <w:szCs w:val="22"/>
                    </w:rPr>
                    <w:t>Ordonator principal de credite</w:t>
                  </w:r>
                </w:p>
                <w:p w14:paraId="647756FD" w14:textId="77777777" w:rsidR="00920580" w:rsidRPr="00417C2D" w:rsidRDefault="00920580" w:rsidP="00274F7B">
                  <w:pPr>
                    <w:jc w:val="both"/>
                    <w:rPr>
                      <w:rFonts w:ascii="Arial" w:hAnsi="Arial" w:cs="Arial"/>
                      <w:b/>
                      <w:sz w:val="22"/>
                      <w:szCs w:val="22"/>
                    </w:rPr>
                  </w:pPr>
                </w:p>
                <w:p w14:paraId="11A43410" w14:textId="77777777" w:rsidR="00274F7B" w:rsidRPr="00417C2D" w:rsidRDefault="00274F7B" w:rsidP="00274F7B">
                  <w:pPr>
                    <w:pStyle w:val="BodyText"/>
                    <w:rPr>
                      <w:rFonts w:ascii="Arial" w:hAnsi="Arial" w:cs="Arial"/>
                      <w:szCs w:val="22"/>
                    </w:rPr>
                  </w:pPr>
                  <w:r w:rsidRPr="00417C2D">
                    <w:rPr>
                      <w:rFonts w:ascii="Arial" w:hAnsi="Arial" w:cs="Arial"/>
                      <w:szCs w:val="22"/>
                    </w:rPr>
                    <w:t xml:space="preserve">Nume/prenume  </w:t>
                  </w:r>
                </w:p>
                <w:p w14:paraId="636E0C59" w14:textId="77777777" w:rsidR="00274F7B" w:rsidRPr="00417C2D" w:rsidRDefault="00274F7B" w:rsidP="00274F7B">
                  <w:pPr>
                    <w:pStyle w:val="BodyText"/>
                    <w:rPr>
                      <w:rFonts w:ascii="Arial" w:hAnsi="Arial" w:cs="Arial"/>
                      <w:szCs w:val="22"/>
                    </w:rPr>
                  </w:pPr>
                  <w:r w:rsidRPr="00417C2D">
                    <w:rPr>
                      <w:rFonts w:ascii="Arial" w:hAnsi="Arial" w:cs="Arial"/>
                      <w:szCs w:val="22"/>
                    </w:rPr>
                    <w:t>Data..................................................</w:t>
                  </w:r>
                </w:p>
                <w:p w14:paraId="0FDC9790" w14:textId="77777777" w:rsidR="00274F7B" w:rsidRPr="00417C2D" w:rsidRDefault="00274F7B" w:rsidP="00274F7B">
                  <w:pPr>
                    <w:pStyle w:val="BodyText"/>
                    <w:rPr>
                      <w:rFonts w:ascii="Arial" w:hAnsi="Arial" w:cs="Arial"/>
                      <w:szCs w:val="22"/>
                    </w:rPr>
                  </w:pPr>
                  <w:r w:rsidRPr="00417C2D">
                    <w:rPr>
                      <w:rFonts w:ascii="Arial" w:hAnsi="Arial" w:cs="Arial"/>
                      <w:szCs w:val="22"/>
                    </w:rPr>
                    <w:t>Semnătura........................................</w:t>
                  </w:r>
                </w:p>
              </w:tc>
              <w:tc>
                <w:tcPr>
                  <w:tcW w:w="4712" w:type="dxa"/>
                  <w:tcBorders>
                    <w:top w:val="single" w:sz="4" w:space="0" w:color="auto"/>
                    <w:left w:val="single" w:sz="4" w:space="0" w:color="auto"/>
                    <w:bottom w:val="single" w:sz="4" w:space="0" w:color="auto"/>
                    <w:right w:val="single" w:sz="4" w:space="0" w:color="auto"/>
                  </w:tcBorders>
                </w:tcPr>
                <w:p w14:paraId="1CAF3200" w14:textId="77777777" w:rsidR="00274F7B" w:rsidRDefault="00274F7B" w:rsidP="00274F7B">
                  <w:pPr>
                    <w:pStyle w:val="BodyText"/>
                    <w:rPr>
                      <w:rFonts w:ascii="Arial" w:hAnsi="Arial" w:cs="Arial"/>
                      <w:b/>
                      <w:szCs w:val="22"/>
                    </w:rPr>
                  </w:pPr>
                  <w:r w:rsidRPr="00417C2D">
                    <w:rPr>
                      <w:rFonts w:ascii="Arial" w:hAnsi="Arial" w:cs="Arial"/>
                      <w:b/>
                      <w:szCs w:val="22"/>
                    </w:rPr>
                    <w:t>Pentru Beneficiar</w:t>
                  </w:r>
                </w:p>
                <w:p w14:paraId="19945F6E" w14:textId="77777777" w:rsidR="00274F7B" w:rsidRPr="00417C2D" w:rsidRDefault="00274F7B" w:rsidP="00274F7B">
                  <w:pPr>
                    <w:pStyle w:val="BodyText"/>
                    <w:rPr>
                      <w:rFonts w:ascii="Arial" w:hAnsi="Arial" w:cs="Arial"/>
                      <w:b/>
                      <w:szCs w:val="22"/>
                    </w:rPr>
                  </w:pPr>
                </w:p>
                <w:p w14:paraId="081DF6CE" w14:textId="77777777" w:rsidR="00274F7B" w:rsidRPr="00417C2D" w:rsidRDefault="00274F7B" w:rsidP="00274F7B">
                  <w:pPr>
                    <w:pStyle w:val="BodyText"/>
                    <w:rPr>
                      <w:rFonts w:ascii="Arial" w:hAnsi="Arial" w:cs="Arial"/>
                      <w:b/>
                      <w:szCs w:val="22"/>
                    </w:rPr>
                  </w:pPr>
                  <w:r w:rsidRPr="00417C2D">
                    <w:rPr>
                      <w:rFonts w:ascii="Arial" w:hAnsi="Arial" w:cs="Arial"/>
                      <w:b/>
                      <w:szCs w:val="22"/>
                    </w:rPr>
                    <w:t xml:space="preserve">Reprezentant legal </w:t>
                  </w:r>
                </w:p>
                <w:p w14:paraId="0091F749" w14:textId="77777777" w:rsidR="00274F7B" w:rsidRPr="00417C2D" w:rsidRDefault="00274F7B" w:rsidP="00274F7B">
                  <w:pPr>
                    <w:pStyle w:val="BodyText"/>
                    <w:rPr>
                      <w:rFonts w:ascii="Arial" w:hAnsi="Arial" w:cs="Arial"/>
                      <w:szCs w:val="22"/>
                    </w:rPr>
                  </w:pPr>
                  <w:r w:rsidRPr="00417C2D">
                    <w:rPr>
                      <w:rFonts w:ascii="Arial" w:hAnsi="Arial" w:cs="Arial"/>
                      <w:szCs w:val="22"/>
                    </w:rPr>
                    <w:t xml:space="preserve">Nume/prenume:      </w:t>
                  </w:r>
                </w:p>
                <w:p w14:paraId="7AC852B4" w14:textId="77777777" w:rsidR="00274F7B" w:rsidRPr="00417C2D" w:rsidRDefault="00274F7B" w:rsidP="00274F7B">
                  <w:pPr>
                    <w:pStyle w:val="BodyText"/>
                    <w:rPr>
                      <w:rFonts w:ascii="Arial" w:hAnsi="Arial" w:cs="Arial"/>
                      <w:szCs w:val="22"/>
                    </w:rPr>
                  </w:pPr>
                  <w:r w:rsidRPr="00417C2D">
                    <w:rPr>
                      <w:rFonts w:ascii="Arial" w:hAnsi="Arial" w:cs="Arial"/>
                      <w:szCs w:val="22"/>
                    </w:rPr>
                    <w:t>Data :............................................</w:t>
                  </w:r>
                </w:p>
                <w:p w14:paraId="163C0A18" w14:textId="77777777" w:rsidR="00274F7B" w:rsidRDefault="00274F7B" w:rsidP="00274F7B">
                  <w:pPr>
                    <w:pStyle w:val="BodyText"/>
                    <w:rPr>
                      <w:rFonts w:ascii="Arial" w:hAnsi="Arial" w:cs="Arial"/>
                      <w:szCs w:val="22"/>
                    </w:rPr>
                  </w:pPr>
                  <w:r w:rsidRPr="00417C2D">
                    <w:rPr>
                      <w:rFonts w:ascii="Arial" w:hAnsi="Arial" w:cs="Arial"/>
                      <w:szCs w:val="22"/>
                    </w:rPr>
                    <w:t>Semnătura......................................</w:t>
                  </w:r>
                </w:p>
                <w:p w14:paraId="185BECB3" w14:textId="77777777" w:rsidR="00274F7B" w:rsidRDefault="00274F7B" w:rsidP="00274F7B">
                  <w:pPr>
                    <w:pStyle w:val="BodyText"/>
                    <w:rPr>
                      <w:rFonts w:ascii="Arial" w:hAnsi="Arial" w:cs="Arial"/>
                      <w:szCs w:val="22"/>
                    </w:rPr>
                  </w:pPr>
                </w:p>
                <w:p w14:paraId="7219C384" w14:textId="77777777" w:rsidR="00274F7B" w:rsidRPr="00417C2D" w:rsidRDefault="00274F7B" w:rsidP="00274F7B">
                  <w:pPr>
                    <w:pStyle w:val="BodyText"/>
                    <w:rPr>
                      <w:rFonts w:ascii="Arial" w:hAnsi="Arial" w:cs="Arial"/>
                      <w:szCs w:val="22"/>
                    </w:rPr>
                  </w:pPr>
                </w:p>
              </w:tc>
            </w:tr>
            <w:tr w:rsidR="00274F7B" w:rsidRPr="00417C2D" w14:paraId="2F8E1D9F" w14:textId="77777777" w:rsidTr="00274F7B">
              <w:trPr>
                <w:trHeight w:val="1221"/>
              </w:trPr>
              <w:tc>
                <w:tcPr>
                  <w:tcW w:w="5174" w:type="dxa"/>
                  <w:tcBorders>
                    <w:top w:val="single" w:sz="4" w:space="0" w:color="auto"/>
                    <w:left w:val="single" w:sz="4" w:space="0" w:color="auto"/>
                    <w:bottom w:val="single" w:sz="4" w:space="0" w:color="auto"/>
                    <w:right w:val="single" w:sz="4" w:space="0" w:color="auto"/>
                  </w:tcBorders>
                  <w:shd w:val="clear" w:color="auto" w:fill="auto"/>
                </w:tcPr>
                <w:p w14:paraId="5AD71066" w14:textId="77777777" w:rsidR="00274F7B" w:rsidRDefault="00274F7B" w:rsidP="00274F7B">
                  <w:pPr>
                    <w:jc w:val="both"/>
                    <w:rPr>
                      <w:rFonts w:ascii="Arial" w:hAnsi="Arial" w:cs="Arial"/>
                      <w:sz w:val="22"/>
                      <w:szCs w:val="22"/>
                    </w:rPr>
                  </w:pPr>
                  <w:r w:rsidRPr="00417C2D">
                    <w:rPr>
                      <w:rFonts w:ascii="Arial" w:hAnsi="Arial" w:cs="Arial"/>
                      <w:b/>
                      <w:sz w:val="22"/>
                      <w:szCs w:val="22"/>
                    </w:rPr>
                    <w:t>Controlor Financiar Preventiv Propriu</w:t>
                  </w:r>
                  <w:r w:rsidRPr="00417C2D">
                    <w:rPr>
                      <w:rFonts w:ascii="Arial" w:hAnsi="Arial" w:cs="Arial"/>
                      <w:sz w:val="22"/>
                      <w:szCs w:val="22"/>
                    </w:rPr>
                    <w:t xml:space="preserve">   </w:t>
                  </w:r>
                </w:p>
                <w:p w14:paraId="515123C4" w14:textId="77777777" w:rsidR="00920580" w:rsidRPr="00417C2D" w:rsidRDefault="00920580" w:rsidP="00274F7B">
                  <w:pPr>
                    <w:jc w:val="both"/>
                    <w:rPr>
                      <w:rFonts w:ascii="Arial" w:hAnsi="Arial" w:cs="Arial"/>
                      <w:sz w:val="22"/>
                      <w:szCs w:val="22"/>
                    </w:rPr>
                  </w:pPr>
                </w:p>
                <w:p w14:paraId="079CF7B1" w14:textId="77777777" w:rsidR="00274F7B" w:rsidRPr="00417C2D" w:rsidRDefault="00274F7B" w:rsidP="00274F7B">
                  <w:pPr>
                    <w:jc w:val="both"/>
                    <w:rPr>
                      <w:rFonts w:ascii="Arial" w:hAnsi="Arial" w:cs="Arial"/>
                      <w:sz w:val="22"/>
                      <w:szCs w:val="22"/>
                    </w:rPr>
                  </w:pPr>
                  <w:r w:rsidRPr="00417C2D">
                    <w:rPr>
                      <w:rFonts w:ascii="Arial" w:hAnsi="Arial" w:cs="Arial"/>
                      <w:sz w:val="22"/>
                      <w:szCs w:val="22"/>
                    </w:rPr>
                    <w:t>Nume/prenume....................................</w:t>
                  </w:r>
                </w:p>
                <w:p w14:paraId="2BD70497" w14:textId="77777777" w:rsidR="00274F7B" w:rsidRPr="00417C2D" w:rsidRDefault="00274F7B" w:rsidP="00274F7B">
                  <w:pPr>
                    <w:pStyle w:val="BodyText"/>
                    <w:rPr>
                      <w:rFonts w:ascii="Arial" w:hAnsi="Arial" w:cs="Arial"/>
                      <w:szCs w:val="22"/>
                    </w:rPr>
                  </w:pPr>
                  <w:r w:rsidRPr="00417C2D">
                    <w:rPr>
                      <w:rFonts w:ascii="Arial" w:hAnsi="Arial" w:cs="Arial"/>
                      <w:szCs w:val="22"/>
                    </w:rPr>
                    <w:t>Data :...................................................</w:t>
                  </w:r>
                </w:p>
                <w:p w14:paraId="72D7CCAD" w14:textId="77777777" w:rsidR="00274F7B" w:rsidRPr="00417C2D" w:rsidRDefault="00274F7B" w:rsidP="00274F7B">
                  <w:pPr>
                    <w:jc w:val="both"/>
                    <w:rPr>
                      <w:rFonts w:ascii="Arial" w:hAnsi="Arial" w:cs="Arial"/>
                      <w:b/>
                      <w:sz w:val="22"/>
                      <w:szCs w:val="22"/>
                    </w:rPr>
                  </w:pPr>
                  <w:r w:rsidRPr="00417C2D">
                    <w:rPr>
                      <w:rFonts w:ascii="Arial" w:hAnsi="Arial" w:cs="Arial"/>
                      <w:sz w:val="22"/>
                      <w:szCs w:val="22"/>
                    </w:rPr>
                    <w:t>Semnătura........................................</w:t>
                  </w:r>
                </w:p>
              </w:tc>
              <w:tc>
                <w:tcPr>
                  <w:tcW w:w="4712" w:type="dxa"/>
                  <w:tcBorders>
                    <w:top w:val="single" w:sz="4" w:space="0" w:color="auto"/>
                    <w:left w:val="single" w:sz="4" w:space="0" w:color="auto"/>
                    <w:bottom w:val="single" w:sz="4" w:space="0" w:color="auto"/>
                    <w:right w:val="single" w:sz="4" w:space="0" w:color="auto"/>
                  </w:tcBorders>
                  <w:shd w:val="clear" w:color="auto" w:fill="auto"/>
                </w:tcPr>
                <w:p w14:paraId="5BD3EF0C" w14:textId="77777777" w:rsidR="00274F7B" w:rsidRPr="00417C2D" w:rsidRDefault="00274F7B" w:rsidP="00274F7B">
                  <w:pPr>
                    <w:pStyle w:val="BodyText"/>
                    <w:spacing w:before="120" w:after="120"/>
                    <w:rPr>
                      <w:rFonts w:ascii="Arial" w:hAnsi="Arial" w:cs="Arial"/>
                      <w:szCs w:val="22"/>
                    </w:rPr>
                  </w:pPr>
                </w:p>
                <w:p w14:paraId="6C869645" w14:textId="77777777" w:rsidR="00274F7B" w:rsidRPr="00417C2D" w:rsidRDefault="00274F7B" w:rsidP="00274F7B">
                  <w:pPr>
                    <w:rPr>
                      <w:rFonts w:ascii="Arial" w:hAnsi="Arial" w:cs="Arial"/>
                      <w:sz w:val="22"/>
                      <w:szCs w:val="22"/>
                      <w:lang w:eastAsia="fr-FR"/>
                    </w:rPr>
                  </w:pPr>
                </w:p>
                <w:p w14:paraId="61A9DAA4" w14:textId="77777777" w:rsidR="00274F7B" w:rsidRPr="00417C2D" w:rsidRDefault="00274F7B" w:rsidP="00274F7B">
                  <w:pPr>
                    <w:rPr>
                      <w:rFonts w:ascii="Arial" w:hAnsi="Arial" w:cs="Arial"/>
                      <w:sz w:val="22"/>
                      <w:szCs w:val="22"/>
                      <w:lang w:eastAsia="fr-FR"/>
                    </w:rPr>
                  </w:pPr>
                </w:p>
                <w:p w14:paraId="4C35C003" w14:textId="77777777" w:rsidR="00274F7B" w:rsidRPr="00417C2D" w:rsidRDefault="00274F7B" w:rsidP="00274F7B">
                  <w:pPr>
                    <w:rPr>
                      <w:rFonts w:ascii="Arial" w:hAnsi="Arial" w:cs="Arial"/>
                      <w:sz w:val="22"/>
                      <w:szCs w:val="22"/>
                      <w:lang w:eastAsia="fr-FR"/>
                    </w:rPr>
                  </w:pPr>
                </w:p>
                <w:p w14:paraId="45141C4A" w14:textId="77777777" w:rsidR="00274F7B" w:rsidRPr="00417C2D" w:rsidRDefault="00274F7B" w:rsidP="00274F7B">
                  <w:pPr>
                    <w:rPr>
                      <w:rFonts w:ascii="Arial" w:hAnsi="Arial" w:cs="Arial"/>
                      <w:sz w:val="22"/>
                      <w:szCs w:val="22"/>
                      <w:lang w:eastAsia="fr-FR"/>
                    </w:rPr>
                  </w:pPr>
                </w:p>
              </w:tc>
            </w:tr>
            <w:tr w:rsidR="00274F7B" w:rsidRPr="00417C2D" w14:paraId="0EB8F541" w14:textId="77777777" w:rsidTr="00274F7B">
              <w:trPr>
                <w:trHeight w:val="1248"/>
              </w:trPr>
              <w:tc>
                <w:tcPr>
                  <w:tcW w:w="5174" w:type="dxa"/>
                  <w:tcBorders>
                    <w:top w:val="single" w:sz="4" w:space="0" w:color="auto"/>
                    <w:left w:val="single" w:sz="4" w:space="0" w:color="auto"/>
                    <w:bottom w:val="single" w:sz="4" w:space="0" w:color="auto"/>
                    <w:right w:val="single" w:sz="4" w:space="0" w:color="auto"/>
                  </w:tcBorders>
                  <w:shd w:val="clear" w:color="auto" w:fill="auto"/>
                </w:tcPr>
                <w:p w14:paraId="4DF1A5D1" w14:textId="77777777" w:rsidR="00274F7B" w:rsidRDefault="00274F7B" w:rsidP="00274F7B">
                  <w:pPr>
                    <w:pStyle w:val="BodyText"/>
                    <w:rPr>
                      <w:rFonts w:ascii="Arial" w:hAnsi="Arial" w:cs="Arial"/>
                      <w:b/>
                      <w:szCs w:val="22"/>
                    </w:rPr>
                  </w:pPr>
                  <w:r w:rsidRPr="00417C2D">
                    <w:rPr>
                      <w:rFonts w:ascii="Arial" w:hAnsi="Arial" w:cs="Arial"/>
                      <w:b/>
                      <w:szCs w:val="22"/>
                    </w:rPr>
                    <w:t>Direcţia juridică</w:t>
                  </w:r>
                </w:p>
                <w:p w14:paraId="4A7315B9" w14:textId="77777777" w:rsidR="00274F7B" w:rsidRDefault="00274F7B" w:rsidP="00274F7B">
                  <w:pPr>
                    <w:pStyle w:val="BodyText"/>
                    <w:rPr>
                      <w:rFonts w:ascii="Arial" w:hAnsi="Arial" w:cs="Arial"/>
                      <w:b/>
                      <w:szCs w:val="22"/>
                    </w:rPr>
                  </w:pPr>
                  <w:r>
                    <w:rPr>
                      <w:rFonts w:ascii="Arial" w:hAnsi="Arial" w:cs="Arial"/>
                      <w:b/>
                      <w:szCs w:val="22"/>
                    </w:rPr>
                    <w:t>Director</w:t>
                  </w:r>
                </w:p>
                <w:p w14:paraId="61C590AF" w14:textId="77777777" w:rsidR="00920580" w:rsidRPr="00417C2D" w:rsidRDefault="00920580" w:rsidP="00274F7B">
                  <w:pPr>
                    <w:pStyle w:val="BodyText"/>
                    <w:rPr>
                      <w:rFonts w:ascii="Arial" w:hAnsi="Arial" w:cs="Arial"/>
                      <w:b/>
                      <w:szCs w:val="22"/>
                    </w:rPr>
                  </w:pPr>
                </w:p>
                <w:p w14:paraId="3C152908" w14:textId="77777777" w:rsidR="00274F7B" w:rsidRPr="00417C2D" w:rsidRDefault="00274F7B" w:rsidP="00274F7B">
                  <w:pPr>
                    <w:pStyle w:val="BodyText"/>
                    <w:rPr>
                      <w:rFonts w:ascii="Arial" w:hAnsi="Arial" w:cs="Arial"/>
                      <w:szCs w:val="22"/>
                    </w:rPr>
                  </w:pPr>
                  <w:r w:rsidRPr="00417C2D">
                    <w:rPr>
                      <w:rFonts w:ascii="Arial" w:hAnsi="Arial" w:cs="Arial"/>
                      <w:szCs w:val="22"/>
                    </w:rPr>
                    <w:t xml:space="preserve">Nume/prenume: </w:t>
                  </w:r>
                </w:p>
                <w:p w14:paraId="12D3F50C" w14:textId="77777777" w:rsidR="00274F7B" w:rsidRPr="00417C2D" w:rsidRDefault="00274F7B" w:rsidP="00274F7B">
                  <w:pPr>
                    <w:pStyle w:val="BodyText"/>
                    <w:rPr>
                      <w:rFonts w:ascii="Arial" w:hAnsi="Arial" w:cs="Arial"/>
                      <w:szCs w:val="22"/>
                    </w:rPr>
                  </w:pPr>
                  <w:r w:rsidRPr="00417C2D">
                    <w:rPr>
                      <w:rFonts w:ascii="Arial" w:hAnsi="Arial" w:cs="Arial"/>
                      <w:szCs w:val="22"/>
                    </w:rPr>
                    <w:t>Data :.................................................</w:t>
                  </w:r>
                </w:p>
                <w:p w14:paraId="58980697" w14:textId="77777777" w:rsidR="00274F7B" w:rsidRDefault="00274F7B" w:rsidP="00274F7B">
                  <w:pPr>
                    <w:pStyle w:val="BodyText"/>
                    <w:rPr>
                      <w:rFonts w:ascii="Arial" w:hAnsi="Arial" w:cs="Arial"/>
                      <w:szCs w:val="22"/>
                    </w:rPr>
                  </w:pPr>
                  <w:r w:rsidRPr="00417C2D">
                    <w:rPr>
                      <w:rFonts w:ascii="Arial" w:hAnsi="Arial" w:cs="Arial"/>
                      <w:szCs w:val="22"/>
                    </w:rPr>
                    <w:t>Semnătura...........................................</w:t>
                  </w:r>
                </w:p>
                <w:p w14:paraId="686C785E" w14:textId="77777777" w:rsidR="00274F7B" w:rsidRPr="00417C2D" w:rsidRDefault="00274F7B" w:rsidP="00274F7B">
                  <w:pPr>
                    <w:pStyle w:val="BodyText"/>
                    <w:rPr>
                      <w:rFonts w:ascii="Arial" w:hAnsi="Arial" w:cs="Arial"/>
                      <w:szCs w:val="22"/>
                    </w:rPr>
                  </w:pPr>
                </w:p>
              </w:tc>
              <w:tc>
                <w:tcPr>
                  <w:tcW w:w="4712" w:type="dxa"/>
                  <w:tcBorders>
                    <w:top w:val="single" w:sz="4" w:space="0" w:color="auto"/>
                    <w:left w:val="single" w:sz="4" w:space="0" w:color="auto"/>
                    <w:bottom w:val="single" w:sz="4" w:space="0" w:color="auto"/>
                    <w:right w:val="single" w:sz="4" w:space="0" w:color="auto"/>
                  </w:tcBorders>
                  <w:shd w:val="clear" w:color="auto" w:fill="auto"/>
                </w:tcPr>
                <w:p w14:paraId="24529208" w14:textId="77777777" w:rsidR="00274F7B" w:rsidRPr="00417C2D" w:rsidRDefault="00274F7B" w:rsidP="00274F7B">
                  <w:pPr>
                    <w:spacing w:before="120" w:after="120"/>
                    <w:jc w:val="both"/>
                    <w:rPr>
                      <w:rFonts w:ascii="Arial" w:hAnsi="Arial" w:cs="Arial"/>
                      <w:sz w:val="22"/>
                      <w:szCs w:val="22"/>
                    </w:rPr>
                  </w:pPr>
                </w:p>
              </w:tc>
            </w:tr>
            <w:tr w:rsidR="00274F7B" w:rsidRPr="00417C2D" w14:paraId="13450B99" w14:textId="77777777" w:rsidTr="00274F7B">
              <w:trPr>
                <w:trHeight w:val="1248"/>
              </w:trPr>
              <w:tc>
                <w:tcPr>
                  <w:tcW w:w="5174" w:type="dxa"/>
                  <w:tcBorders>
                    <w:top w:val="single" w:sz="4" w:space="0" w:color="auto"/>
                    <w:left w:val="single" w:sz="4" w:space="0" w:color="auto"/>
                    <w:bottom w:val="single" w:sz="4" w:space="0" w:color="auto"/>
                    <w:right w:val="single" w:sz="4" w:space="0" w:color="auto"/>
                  </w:tcBorders>
                  <w:shd w:val="clear" w:color="auto" w:fill="auto"/>
                </w:tcPr>
                <w:p w14:paraId="68A588DD" w14:textId="77777777" w:rsidR="00274F7B" w:rsidRDefault="00274F7B" w:rsidP="00274F7B">
                  <w:pPr>
                    <w:jc w:val="both"/>
                    <w:rPr>
                      <w:rFonts w:ascii="Arial" w:hAnsi="Arial" w:cs="Arial"/>
                      <w:b/>
                      <w:sz w:val="22"/>
                      <w:szCs w:val="22"/>
                    </w:rPr>
                  </w:pPr>
                  <w:r w:rsidRPr="00417C2D">
                    <w:rPr>
                      <w:rFonts w:ascii="Arial" w:hAnsi="Arial" w:cs="Arial"/>
                      <w:b/>
                      <w:sz w:val="22"/>
                      <w:szCs w:val="22"/>
                    </w:rPr>
                    <w:t>DGP</w:t>
                  </w:r>
                  <w:r>
                    <w:rPr>
                      <w:rFonts w:ascii="Arial" w:hAnsi="Arial" w:cs="Arial"/>
                      <w:b/>
                      <w:sz w:val="22"/>
                      <w:szCs w:val="22"/>
                    </w:rPr>
                    <w:t xml:space="preserve"> -</w:t>
                  </w:r>
                  <w:r w:rsidRPr="00417C2D">
                    <w:rPr>
                      <w:rFonts w:ascii="Arial" w:hAnsi="Arial" w:cs="Arial"/>
                      <w:b/>
                      <w:sz w:val="22"/>
                      <w:szCs w:val="22"/>
                    </w:rPr>
                    <w:t xml:space="preserve"> AMPOPAM</w:t>
                  </w:r>
                  <w:r w:rsidRPr="00417C2D" w:rsidDel="000859CF">
                    <w:rPr>
                      <w:rFonts w:ascii="Arial" w:hAnsi="Arial" w:cs="Arial"/>
                      <w:b/>
                      <w:sz w:val="22"/>
                      <w:szCs w:val="22"/>
                    </w:rPr>
                    <w:t xml:space="preserve"> </w:t>
                  </w:r>
                </w:p>
                <w:p w14:paraId="318086B7" w14:textId="77777777" w:rsidR="00274F7B" w:rsidRDefault="00274F7B" w:rsidP="00274F7B">
                  <w:pPr>
                    <w:jc w:val="both"/>
                    <w:rPr>
                      <w:rFonts w:ascii="Arial" w:hAnsi="Arial" w:cs="Arial"/>
                      <w:b/>
                      <w:sz w:val="22"/>
                      <w:szCs w:val="22"/>
                    </w:rPr>
                  </w:pPr>
                  <w:r w:rsidRPr="00417C2D">
                    <w:rPr>
                      <w:rFonts w:ascii="Arial" w:hAnsi="Arial" w:cs="Arial"/>
                      <w:b/>
                      <w:sz w:val="22"/>
                      <w:szCs w:val="22"/>
                    </w:rPr>
                    <w:t>Director General</w:t>
                  </w:r>
                </w:p>
                <w:p w14:paraId="734C7A1D" w14:textId="77777777" w:rsidR="00920580" w:rsidRPr="00417C2D" w:rsidRDefault="00920580" w:rsidP="00274F7B">
                  <w:pPr>
                    <w:jc w:val="both"/>
                    <w:rPr>
                      <w:rFonts w:ascii="Arial" w:hAnsi="Arial" w:cs="Arial"/>
                      <w:b/>
                      <w:sz w:val="22"/>
                      <w:szCs w:val="22"/>
                    </w:rPr>
                  </w:pPr>
                </w:p>
                <w:p w14:paraId="2ABCDAB2" w14:textId="77777777" w:rsidR="00274F7B" w:rsidRPr="00920580" w:rsidRDefault="00274F7B" w:rsidP="00274F7B">
                  <w:pPr>
                    <w:jc w:val="both"/>
                    <w:rPr>
                      <w:rFonts w:ascii="Arial" w:hAnsi="Arial" w:cs="Arial"/>
                      <w:sz w:val="22"/>
                      <w:szCs w:val="22"/>
                    </w:rPr>
                  </w:pPr>
                  <w:r w:rsidRPr="00920580">
                    <w:rPr>
                      <w:rFonts w:ascii="Arial" w:hAnsi="Arial" w:cs="Arial"/>
                      <w:sz w:val="22"/>
                      <w:szCs w:val="22"/>
                    </w:rPr>
                    <w:t xml:space="preserve">Nume/prenume: </w:t>
                  </w:r>
                </w:p>
                <w:p w14:paraId="2A1EABB1" w14:textId="77777777" w:rsidR="00274F7B" w:rsidRPr="00417C2D" w:rsidRDefault="00274F7B" w:rsidP="00274F7B">
                  <w:pPr>
                    <w:jc w:val="both"/>
                    <w:rPr>
                      <w:rFonts w:ascii="Arial" w:hAnsi="Arial" w:cs="Arial"/>
                      <w:sz w:val="22"/>
                      <w:szCs w:val="22"/>
                    </w:rPr>
                  </w:pPr>
                  <w:r w:rsidRPr="00417C2D">
                    <w:rPr>
                      <w:rFonts w:ascii="Arial" w:hAnsi="Arial" w:cs="Arial"/>
                      <w:sz w:val="22"/>
                      <w:szCs w:val="22"/>
                    </w:rPr>
                    <w:t>Data :.................................................</w:t>
                  </w:r>
                </w:p>
                <w:p w14:paraId="5B41BDD3" w14:textId="77777777" w:rsidR="00274F7B" w:rsidRDefault="00274F7B" w:rsidP="00274F7B">
                  <w:pPr>
                    <w:jc w:val="both"/>
                    <w:rPr>
                      <w:rFonts w:ascii="Arial" w:hAnsi="Arial" w:cs="Arial"/>
                      <w:sz w:val="22"/>
                      <w:szCs w:val="22"/>
                    </w:rPr>
                  </w:pPr>
                  <w:r w:rsidRPr="00417C2D">
                    <w:rPr>
                      <w:rFonts w:ascii="Arial" w:hAnsi="Arial" w:cs="Arial"/>
                      <w:sz w:val="22"/>
                      <w:szCs w:val="22"/>
                    </w:rPr>
                    <w:t>Semnătura........................................</w:t>
                  </w:r>
                </w:p>
                <w:p w14:paraId="75AD74A6" w14:textId="77777777" w:rsidR="00274F7B" w:rsidRPr="00417C2D" w:rsidRDefault="00274F7B" w:rsidP="00274F7B">
                  <w:pPr>
                    <w:jc w:val="both"/>
                    <w:rPr>
                      <w:rFonts w:ascii="Arial" w:hAnsi="Arial" w:cs="Arial"/>
                      <w:b/>
                      <w:sz w:val="22"/>
                      <w:szCs w:val="22"/>
                    </w:rPr>
                  </w:pPr>
                </w:p>
              </w:tc>
              <w:tc>
                <w:tcPr>
                  <w:tcW w:w="4712" w:type="dxa"/>
                  <w:tcBorders>
                    <w:top w:val="single" w:sz="4" w:space="0" w:color="auto"/>
                    <w:left w:val="single" w:sz="4" w:space="0" w:color="auto"/>
                    <w:bottom w:val="single" w:sz="4" w:space="0" w:color="auto"/>
                    <w:right w:val="single" w:sz="4" w:space="0" w:color="auto"/>
                  </w:tcBorders>
                  <w:shd w:val="clear" w:color="auto" w:fill="auto"/>
                </w:tcPr>
                <w:p w14:paraId="1A60EBDC" w14:textId="77777777" w:rsidR="00274F7B" w:rsidRPr="00417C2D" w:rsidRDefault="00274F7B" w:rsidP="00274F7B">
                  <w:pPr>
                    <w:spacing w:before="120" w:after="120"/>
                    <w:jc w:val="both"/>
                    <w:rPr>
                      <w:rFonts w:ascii="Arial" w:hAnsi="Arial" w:cs="Arial"/>
                      <w:sz w:val="22"/>
                      <w:szCs w:val="22"/>
                    </w:rPr>
                  </w:pPr>
                </w:p>
              </w:tc>
            </w:tr>
            <w:tr w:rsidR="00274F7B" w:rsidRPr="00417C2D" w14:paraId="064DEEAF" w14:textId="77777777" w:rsidTr="00274F7B">
              <w:trPr>
                <w:trHeight w:val="771"/>
              </w:trPr>
              <w:tc>
                <w:tcPr>
                  <w:tcW w:w="5174" w:type="dxa"/>
                  <w:tcBorders>
                    <w:top w:val="single" w:sz="4" w:space="0" w:color="auto"/>
                    <w:left w:val="single" w:sz="4" w:space="0" w:color="auto"/>
                    <w:bottom w:val="single" w:sz="4" w:space="0" w:color="auto"/>
                    <w:right w:val="single" w:sz="4" w:space="0" w:color="auto"/>
                  </w:tcBorders>
                  <w:shd w:val="clear" w:color="auto" w:fill="auto"/>
                </w:tcPr>
                <w:p w14:paraId="57F5A3FE" w14:textId="05A1320D" w:rsidR="00920580" w:rsidRDefault="00920580" w:rsidP="00274F7B">
                  <w:pPr>
                    <w:pStyle w:val="BodyText"/>
                    <w:rPr>
                      <w:rFonts w:ascii="Arial" w:hAnsi="Arial" w:cs="Arial"/>
                      <w:b/>
                      <w:szCs w:val="22"/>
                    </w:rPr>
                  </w:pPr>
                  <w:r>
                    <w:rPr>
                      <w:rFonts w:ascii="Arial" w:hAnsi="Arial" w:cs="Arial"/>
                      <w:b/>
                      <w:szCs w:val="22"/>
                    </w:rPr>
                    <w:t>DEMMP</w:t>
                  </w:r>
                </w:p>
                <w:p w14:paraId="5ADABAA8" w14:textId="569BD0A4" w:rsidR="00274F7B" w:rsidRDefault="00274F7B" w:rsidP="00274F7B">
                  <w:pPr>
                    <w:pStyle w:val="BodyText"/>
                    <w:rPr>
                      <w:rFonts w:ascii="Arial" w:hAnsi="Arial" w:cs="Arial"/>
                      <w:b/>
                      <w:szCs w:val="22"/>
                    </w:rPr>
                  </w:pPr>
                  <w:r w:rsidRPr="00417C2D">
                    <w:rPr>
                      <w:rFonts w:ascii="Arial" w:hAnsi="Arial" w:cs="Arial"/>
                      <w:b/>
                      <w:szCs w:val="22"/>
                    </w:rPr>
                    <w:t>Director</w:t>
                  </w:r>
                </w:p>
                <w:p w14:paraId="1409C9FB" w14:textId="77777777" w:rsidR="00920580" w:rsidRPr="00417C2D" w:rsidRDefault="00920580" w:rsidP="00274F7B">
                  <w:pPr>
                    <w:pStyle w:val="BodyText"/>
                    <w:rPr>
                      <w:rFonts w:ascii="Arial" w:hAnsi="Arial" w:cs="Arial"/>
                      <w:szCs w:val="22"/>
                    </w:rPr>
                  </w:pPr>
                </w:p>
                <w:p w14:paraId="1437A337" w14:textId="77777777" w:rsidR="00274F7B" w:rsidRPr="00417C2D" w:rsidRDefault="00274F7B" w:rsidP="00274F7B">
                  <w:pPr>
                    <w:pStyle w:val="BodyText"/>
                    <w:rPr>
                      <w:rFonts w:ascii="Arial" w:hAnsi="Arial" w:cs="Arial"/>
                      <w:szCs w:val="22"/>
                    </w:rPr>
                  </w:pPr>
                  <w:r w:rsidRPr="00417C2D">
                    <w:rPr>
                      <w:rFonts w:ascii="Arial" w:hAnsi="Arial" w:cs="Arial"/>
                      <w:szCs w:val="22"/>
                    </w:rPr>
                    <w:t xml:space="preserve">Nume/prenume </w:t>
                  </w:r>
                </w:p>
                <w:p w14:paraId="357D22D6" w14:textId="77777777" w:rsidR="00274F7B" w:rsidRPr="00417C2D" w:rsidRDefault="00274F7B" w:rsidP="00274F7B">
                  <w:pPr>
                    <w:pStyle w:val="BodyText"/>
                    <w:rPr>
                      <w:rFonts w:ascii="Arial" w:hAnsi="Arial" w:cs="Arial"/>
                      <w:szCs w:val="22"/>
                    </w:rPr>
                  </w:pPr>
                  <w:r w:rsidRPr="00417C2D">
                    <w:rPr>
                      <w:rFonts w:ascii="Arial" w:hAnsi="Arial" w:cs="Arial"/>
                      <w:szCs w:val="22"/>
                    </w:rPr>
                    <w:t>Data :.................................................</w:t>
                  </w:r>
                </w:p>
                <w:p w14:paraId="708D4769" w14:textId="77777777" w:rsidR="00274F7B" w:rsidRDefault="00274F7B" w:rsidP="00274F7B">
                  <w:pPr>
                    <w:jc w:val="both"/>
                    <w:rPr>
                      <w:rFonts w:ascii="Arial" w:hAnsi="Arial" w:cs="Arial"/>
                      <w:sz w:val="22"/>
                      <w:szCs w:val="22"/>
                    </w:rPr>
                  </w:pPr>
                  <w:r w:rsidRPr="00417C2D">
                    <w:rPr>
                      <w:rFonts w:ascii="Arial" w:hAnsi="Arial" w:cs="Arial"/>
                      <w:sz w:val="22"/>
                      <w:szCs w:val="22"/>
                    </w:rPr>
                    <w:t>Semnătura........................................</w:t>
                  </w:r>
                </w:p>
                <w:p w14:paraId="1CAE4BE1" w14:textId="77777777" w:rsidR="001256E6" w:rsidRPr="00417C2D" w:rsidRDefault="001256E6" w:rsidP="00274F7B">
                  <w:pPr>
                    <w:jc w:val="both"/>
                    <w:rPr>
                      <w:rFonts w:ascii="Arial" w:hAnsi="Arial" w:cs="Arial"/>
                      <w:sz w:val="22"/>
                      <w:szCs w:val="22"/>
                    </w:rPr>
                  </w:pPr>
                </w:p>
              </w:tc>
              <w:tc>
                <w:tcPr>
                  <w:tcW w:w="4712" w:type="dxa"/>
                  <w:tcBorders>
                    <w:top w:val="single" w:sz="4" w:space="0" w:color="auto"/>
                    <w:left w:val="single" w:sz="4" w:space="0" w:color="auto"/>
                    <w:bottom w:val="single" w:sz="4" w:space="0" w:color="auto"/>
                    <w:right w:val="single" w:sz="4" w:space="0" w:color="auto"/>
                  </w:tcBorders>
                  <w:shd w:val="clear" w:color="auto" w:fill="auto"/>
                </w:tcPr>
                <w:p w14:paraId="65A1ABEF" w14:textId="77777777" w:rsidR="00274F7B" w:rsidRPr="00417C2D" w:rsidRDefault="00274F7B" w:rsidP="00274F7B">
                  <w:pPr>
                    <w:spacing w:before="120" w:after="120"/>
                    <w:jc w:val="both"/>
                    <w:rPr>
                      <w:rFonts w:ascii="Arial" w:hAnsi="Arial" w:cs="Arial"/>
                      <w:sz w:val="22"/>
                      <w:szCs w:val="22"/>
                    </w:rPr>
                  </w:pPr>
                </w:p>
              </w:tc>
            </w:tr>
          </w:tbl>
          <w:p w14:paraId="2C73B1FC" w14:textId="77777777" w:rsidR="00417C2D" w:rsidRPr="00417C2D" w:rsidRDefault="00417C2D" w:rsidP="00417C2D">
            <w:pPr>
              <w:spacing w:before="120" w:after="120"/>
              <w:jc w:val="both"/>
              <w:rPr>
                <w:rFonts w:ascii="Arial" w:hAnsi="Arial" w:cs="Arial"/>
                <w:sz w:val="22"/>
                <w:szCs w:val="22"/>
              </w:rPr>
            </w:pPr>
          </w:p>
          <w:p w14:paraId="11DC0C55" w14:textId="48AAABCC" w:rsidR="0004721F" w:rsidRPr="00417C2D" w:rsidRDefault="0004721F" w:rsidP="00417C2D">
            <w:pPr>
              <w:ind w:right="-548"/>
              <w:jc w:val="both"/>
              <w:rPr>
                <w:rFonts w:ascii="Arial" w:hAnsi="Arial" w:cs="Arial"/>
                <w:b/>
                <w:sz w:val="22"/>
                <w:szCs w:val="22"/>
              </w:rPr>
            </w:pPr>
          </w:p>
        </w:tc>
        <w:tc>
          <w:tcPr>
            <w:tcW w:w="272" w:type="dxa"/>
          </w:tcPr>
          <w:p w14:paraId="1C25650F" w14:textId="2B00618A" w:rsidR="0004721F" w:rsidRPr="0002407E" w:rsidRDefault="0004721F" w:rsidP="0004721F">
            <w:pPr>
              <w:jc w:val="both"/>
              <w:rPr>
                <w:rFonts w:ascii="Arial" w:hAnsi="Arial" w:cs="Arial"/>
                <w:b/>
                <w:sz w:val="22"/>
                <w:szCs w:val="22"/>
              </w:rPr>
            </w:pPr>
          </w:p>
        </w:tc>
      </w:tr>
      <w:tr w:rsidR="0004721F" w:rsidRPr="0002407E" w14:paraId="2ECB58E8" w14:textId="77777777" w:rsidTr="00417C2D">
        <w:trPr>
          <w:trHeight w:val="38"/>
        </w:trPr>
        <w:tc>
          <w:tcPr>
            <w:tcW w:w="10253" w:type="dxa"/>
          </w:tcPr>
          <w:p w14:paraId="3A37CD16" w14:textId="77777777" w:rsidR="0004721F" w:rsidRPr="00417C2D" w:rsidRDefault="0004721F" w:rsidP="0004721F">
            <w:pPr>
              <w:jc w:val="both"/>
              <w:rPr>
                <w:rFonts w:ascii="Arial" w:hAnsi="Arial" w:cs="Arial"/>
                <w:b/>
                <w:sz w:val="22"/>
                <w:szCs w:val="22"/>
              </w:rPr>
            </w:pPr>
          </w:p>
        </w:tc>
        <w:tc>
          <w:tcPr>
            <w:tcW w:w="272" w:type="dxa"/>
          </w:tcPr>
          <w:p w14:paraId="09C3922C" w14:textId="77777777" w:rsidR="0004721F" w:rsidRPr="0002407E" w:rsidRDefault="0004721F" w:rsidP="0004721F">
            <w:pPr>
              <w:jc w:val="both"/>
              <w:rPr>
                <w:rFonts w:ascii="Arial" w:hAnsi="Arial" w:cs="Arial"/>
                <w:b/>
                <w:sz w:val="22"/>
                <w:szCs w:val="22"/>
              </w:rPr>
            </w:pPr>
          </w:p>
        </w:tc>
      </w:tr>
      <w:bookmarkEnd w:id="37"/>
    </w:tbl>
    <w:p w14:paraId="63DB2E97" w14:textId="73A0F96F" w:rsidR="003B4923" w:rsidRPr="0002407E" w:rsidRDefault="003B4923" w:rsidP="00FE40F6">
      <w:pPr>
        <w:rPr>
          <w:rFonts w:ascii="Arial" w:hAnsi="Arial" w:cs="Arial"/>
          <w:sz w:val="22"/>
          <w:szCs w:val="22"/>
        </w:rPr>
      </w:pPr>
    </w:p>
    <w:sectPr w:rsidR="003B4923" w:rsidRPr="0002407E" w:rsidSect="004B1649">
      <w:pgSz w:w="11907" w:h="16840" w:code="9"/>
      <w:pgMar w:top="1260" w:right="1418" w:bottom="1260" w:left="1418" w:header="454" w:footer="96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314438" w14:textId="77777777" w:rsidR="003D743F" w:rsidRDefault="003D743F" w:rsidP="00321232">
      <w:r>
        <w:separator/>
      </w:r>
    </w:p>
  </w:endnote>
  <w:endnote w:type="continuationSeparator" w:id="0">
    <w:p w14:paraId="2F611A9B" w14:textId="77777777" w:rsidR="003D743F" w:rsidRDefault="003D743F" w:rsidP="00321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Verdana,Bold">
    <w:altName w:val="Verdan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3137125"/>
      <w:docPartObj>
        <w:docPartGallery w:val="Page Numbers (Bottom of Page)"/>
        <w:docPartUnique/>
      </w:docPartObj>
    </w:sdtPr>
    <w:sdtEndPr>
      <w:rPr>
        <w:rFonts w:ascii="Arial" w:hAnsi="Arial" w:cs="Arial"/>
        <w:noProof/>
        <w:sz w:val="22"/>
        <w:szCs w:val="22"/>
      </w:rPr>
    </w:sdtEndPr>
    <w:sdtContent>
      <w:p w14:paraId="01460E6C" w14:textId="62F4EC58" w:rsidR="00885577" w:rsidRPr="00920580" w:rsidRDefault="00885577" w:rsidP="00F77DBD">
        <w:pPr>
          <w:pStyle w:val="Footer"/>
          <w:jc w:val="center"/>
          <w:rPr>
            <w:rFonts w:ascii="Arial" w:hAnsi="Arial" w:cs="Arial"/>
            <w:sz w:val="22"/>
            <w:szCs w:val="22"/>
          </w:rPr>
        </w:pPr>
        <w:r w:rsidRPr="00920580">
          <w:rPr>
            <w:rFonts w:ascii="Arial" w:hAnsi="Arial" w:cs="Arial"/>
            <w:sz w:val="22"/>
            <w:szCs w:val="22"/>
          </w:rPr>
          <w:fldChar w:fldCharType="begin"/>
        </w:r>
        <w:r w:rsidRPr="00920580">
          <w:rPr>
            <w:rFonts w:ascii="Arial" w:hAnsi="Arial" w:cs="Arial"/>
            <w:sz w:val="22"/>
            <w:szCs w:val="22"/>
          </w:rPr>
          <w:instrText xml:space="preserve"> PAGE   \* MERGEFORMAT </w:instrText>
        </w:r>
        <w:r w:rsidRPr="00920580">
          <w:rPr>
            <w:rFonts w:ascii="Arial" w:hAnsi="Arial" w:cs="Arial"/>
            <w:sz w:val="22"/>
            <w:szCs w:val="22"/>
          </w:rPr>
          <w:fldChar w:fldCharType="separate"/>
        </w:r>
        <w:r w:rsidR="00272028">
          <w:rPr>
            <w:rFonts w:ascii="Arial" w:hAnsi="Arial" w:cs="Arial"/>
            <w:noProof/>
            <w:sz w:val="22"/>
            <w:szCs w:val="22"/>
          </w:rPr>
          <w:t>13</w:t>
        </w:r>
        <w:r w:rsidRPr="00920580">
          <w:rPr>
            <w:rFonts w:ascii="Arial" w:hAnsi="Arial" w:cs="Arial"/>
            <w:noProof/>
            <w:sz w:val="22"/>
            <w:szCs w:val="22"/>
          </w:rPr>
          <w:fldChar w:fldCharType="end"/>
        </w:r>
        <w:r w:rsidR="001256E6" w:rsidRPr="00920580">
          <w:rPr>
            <w:rFonts w:ascii="Arial" w:hAnsi="Arial" w:cs="Arial"/>
            <w:noProof/>
            <w:sz w:val="22"/>
            <w:szCs w:val="22"/>
          </w:rPr>
          <w:t>/13</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2D8C51" w14:textId="77777777" w:rsidR="003D743F" w:rsidRDefault="003D743F" w:rsidP="00321232">
      <w:r>
        <w:separator/>
      </w:r>
    </w:p>
  </w:footnote>
  <w:footnote w:type="continuationSeparator" w:id="0">
    <w:p w14:paraId="7BF3E80A" w14:textId="77777777" w:rsidR="003D743F" w:rsidRDefault="003D743F" w:rsidP="00321232">
      <w:r>
        <w:continuationSeparator/>
      </w:r>
    </w:p>
  </w:footnote>
  <w:footnote w:id="1">
    <w:p w14:paraId="6E5F999F" w14:textId="6C4A35CC" w:rsidR="00885577" w:rsidRPr="00DE4449" w:rsidRDefault="00885577" w:rsidP="00321232">
      <w:pPr>
        <w:pStyle w:val="FootnoteText"/>
        <w:rPr>
          <w:lang w:val="ro-RO"/>
        </w:rPr>
      </w:pPr>
      <w:r>
        <w:rPr>
          <w:rStyle w:val="FootnoteReference"/>
        </w:rPr>
        <w:footnoteRef/>
      </w:r>
      <w:r>
        <w:t xml:space="preserve"> </w:t>
      </w:r>
      <w:r w:rsidRPr="00DE4449">
        <w:rPr>
          <w:lang w:val="ro-RO"/>
        </w:rPr>
        <w:t>Reprezent</w:t>
      </w:r>
      <w:r>
        <w:rPr>
          <w:lang w:val="ro-RO"/>
        </w:rPr>
        <w:t>â</w:t>
      </w:r>
      <w:r w:rsidRPr="00DE4449">
        <w:rPr>
          <w:lang w:val="ro-RO"/>
        </w:rPr>
        <w:t xml:space="preserve">nd suma coloanelor 3 </w:t>
      </w:r>
      <w:r>
        <w:rPr>
          <w:lang w:val="ro-RO"/>
        </w:rPr>
        <w:t>ș</w:t>
      </w:r>
      <w:r w:rsidRPr="00DE4449">
        <w:rPr>
          <w:lang w:val="ro-RO"/>
        </w:rPr>
        <w:t xml:space="preserve">i 5 din  tabelul aferent proiectelor negeneratoare de venituri,  sau suma coloanelor 7 </w:t>
      </w:r>
      <w:r>
        <w:rPr>
          <w:lang w:val="ro-RO"/>
        </w:rPr>
        <w:t>ș</w:t>
      </w:r>
      <w:r w:rsidRPr="00DE4449">
        <w:rPr>
          <w:lang w:val="ro-RO"/>
        </w:rPr>
        <w:t>i 9  tabelul aferent proiectelor generatoare de venituri</w:t>
      </w:r>
    </w:p>
  </w:footnote>
  <w:footnote w:id="2">
    <w:p w14:paraId="6495697D" w14:textId="75FED422" w:rsidR="00885577" w:rsidRDefault="00885577" w:rsidP="00321232">
      <w:pPr>
        <w:pStyle w:val="FootnoteText"/>
      </w:pPr>
      <w:r>
        <w:rPr>
          <w:rStyle w:val="FootnoteReference"/>
        </w:rPr>
        <w:footnoteRef/>
      </w:r>
      <w:r w:rsidRPr="00A00E45">
        <w:rPr>
          <w:lang w:val="it-IT"/>
        </w:rPr>
        <w:t xml:space="preserve"> </w:t>
      </w:r>
      <w:r>
        <w:rPr>
          <w:lang w:val="ro-RO"/>
        </w:rPr>
        <w:t>Prevederile art. 3, alin. (2) nu se aplică proiectelor finan</w:t>
      </w:r>
      <w:r>
        <w:rPr>
          <w:rFonts w:ascii="Tahoma" w:hAnsi="Tahoma" w:cs="Tahoma"/>
          <w:lang w:val="ro-RO"/>
        </w:rPr>
        <w:t>ț</w:t>
      </w:r>
      <w:r>
        <w:rPr>
          <w:lang w:val="ro-RO"/>
        </w:rPr>
        <w:t>ate din asisten</w:t>
      </w:r>
      <w:r>
        <w:rPr>
          <w:rFonts w:ascii="Tahoma" w:hAnsi="Tahoma" w:cs="Tahoma"/>
          <w:lang w:val="ro-RO"/>
        </w:rPr>
        <w:t>ț</w:t>
      </w:r>
      <w:r>
        <w:rPr>
          <w:lang w:val="ro-RO"/>
        </w:rPr>
        <w:t>ă tehnică</w:t>
      </w:r>
    </w:p>
  </w:footnote>
  <w:footnote w:id="3">
    <w:p w14:paraId="4BCA2ABF" w14:textId="39BF7DCD" w:rsidR="00885577" w:rsidRPr="00A964C8" w:rsidRDefault="00885577">
      <w:pPr>
        <w:pStyle w:val="FootnoteText"/>
        <w:rPr>
          <w:lang w:val="ro-RO"/>
        </w:rPr>
      </w:pPr>
      <w:r>
        <w:rPr>
          <w:rStyle w:val="FootnoteReference"/>
        </w:rPr>
        <w:footnoteRef/>
      </w:r>
      <w:r>
        <w:t xml:space="preserve"> </w:t>
      </w:r>
      <w:r>
        <w:rPr>
          <w:lang w:val="ro-RO"/>
        </w:rPr>
        <w:t>Se va alege una dintre opțiuni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665121" w14:textId="6AFF4313" w:rsidR="00885577" w:rsidRDefault="00885577" w:rsidP="003D7579">
    <w:pPr>
      <w:ind w:left="-567"/>
      <w:jc w:val="center"/>
    </w:pPr>
    <w:r w:rsidRPr="002E0E68">
      <w:rPr>
        <w:noProof/>
        <w:lang w:val="en-US"/>
      </w:rPr>
      <w:drawing>
        <wp:inline distT="0" distB="0" distL="0" distR="0" wp14:anchorId="582C74C8" wp14:editId="1E5CD90B">
          <wp:extent cx="1036955" cy="825500"/>
          <wp:effectExtent l="0" t="0" r="0" b="0"/>
          <wp:docPr id="4" name="Picture 4" descr="\\MANAGEMENT215\comun\2016\Pt_POP\Identitate_vizuala\sigle\sigla 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MANAGEMENT215\comun\2016\Pt_POP\Identitate_vizuala\sigle\sigla U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6955" cy="825500"/>
                  </a:xfrm>
                  <a:prstGeom prst="rect">
                    <a:avLst/>
                  </a:prstGeom>
                  <a:noFill/>
                  <a:ln>
                    <a:noFill/>
                  </a:ln>
                </pic:spPr>
              </pic:pic>
            </a:graphicData>
          </a:graphic>
        </wp:inline>
      </w:drawing>
    </w:r>
    <w:r>
      <w:t xml:space="preserve">            </w:t>
    </w:r>
    <w:r w:rsidRPr="002E0E68">
      <w:rPr>
        <w:noProof/>
        <w:lang w:val="en-US"/>
      </w:rPr>
      <w:drawing>
        <wp:inline distT="0" distB="0" distL="0" distR="0" wp14:anchorId="3C88F3A6" wp14:editId="6A7908DD">
          <wp:extent cx="819150" cy="819150"/>
          <wp:effectExtent l="0" t="0" r="0" b="0"/>
          <wp:docPr id="3" name="Picture 3" descr="\\MANAGEMENT215\comun\2016\Pt_POP\Identitate_vizuala\sigle\gu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NAGEMENT215\comun\2016\Pt_POP\Identitate_vizuala\sigle\guv.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19150" cy="819150"/>
                  </a:xfrm>
                  <a:prstGeom prst="rect">
                    <a:avLst/>
                  </a:prstGeom>
                  <a:noFill/>
                  <a:ln>
                    <a:noFill/>
                  </a:ln>
                </pic:spPr>
              </pic:pic>
            </a:graphicData>
          </a:graphic>
        </wp:inline>
      </w:drawing>
    </w:r>
    <w:r>
      <w:t xml:space="preserve"> </w:t>
    </w:r>
    <w:r w:rsidRPr="002E0E68">
      <w:rPr>
        <w:noProof/>
        <w:lang w:val="en-US"/>
      </w:rPr>
      <w:drawing>
        <wp:inline distT="0" distB="0" distL="0" distR="0" wp14:anchorId="6CF7FCB8" wp14:editId="6D6A3F4B">
          <wp:extent cx="2190750" cy="7645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90750" cy="764540"/>
                  </a:xfrm>
                  <a:prstGeom prst="rect">
                    <a:avLst/>
                  </a:prstGeom>
                  <a:noFill/>
                  <a:ln>
                    <a:noFill/>
                  </a:ln>
                </pic:spPr>
              </pic:pic>
            </a:graphicData>
          </a:graphic>
        </wp:inline>
      </w:drawing>
    </w:r>
    <w:r>
      <w:t xml:space="preserve">      </w:t>
    </w:r>
    <w:r w:rsidRPr="002E0E68">
      <w:rPr>
        <w:noProof/>
        <w:lang w:val="en-US"/>
      </w:rPr>
      <w:drawing>
        <wp:inline distT="0" distB="0" distL="0" distR="0" wp14:anchorId="00A721BF" wp14:editId="7AF44680">
          <wp:extent cx="1173480" cy="880110"/>
          <wp:effectExtent l="0" t="0" r="7620" b="0"/>
          <wp:docPr id="1" name="Picture 1" descr="\\MANAGEMENT215\comun\2016\Pt_POP\Identitate_vizuala\sigle\sigla POPAM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NAGEMENT215\comun\2016\Pt_POP\Identitate_vizuala\sigle\sigla POPAM_5.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73480" cy="880110"/>
                  </a:xfrm>
                  <a:prstGeom prst="rect">
                    <a:avLst/>
                  </a:prstGeom>
                  <a:noFill/>
                  <a:ln>
                    <a:noFill/>
                  </a:ln>
                </pic:spPr>
              </pic:pic>
            </a:graphicData>
          </a:graphic>
        </wp:inline>
      </w:drawing>
    </w:r>
  </w:p>
  <w:p w14:paraId="2D43415F" w14:textId="6A1F067F" w:rsidR="00885577" w:rsidRPr="00DB5A5D" w:rsidRDefault="00885577" w:rsidP="003D7579">
    <w:pPr>
      <w:rPr>
        <w:rFonts w:ascii="Trebuchet MS" w:hAnsi="Trebuchet MS"/>
        <w:color w:val="000000"/>
        <w:lang w:val="pt-BR"/>
      </w:rPr>
    </w:pPr>
    <w:r>
      <w:rPr>
        <w:noProof/>
        <w:lang w:val="en-US"/>
      </w:rPr>
      <mc:AlternateContent>
        <mc:Choice Requires="wps">
          <w:drawing>
            <wp:anchor distT="0" distB="0" distL="114300" distR="114300" simplePos="0" relativeHeight="251659264" behindDoc="0" locked="0" layoutInCell="1" allowOverlap="1" wp14:anchorId="597427EC" wp14:editId="1709B2DA">
              <wp:simplePos x="0" y="0"/>
              <wp:positionH relativeFrom="column">
                <wp:posOffset>588010</wp:posOffset>
              </wp:positionH>
              <wp:positionV relativeFrom="paragraph">
                <wp:posOffset>32385</wp:posOffset>
              </wp:positionV>
              <wp:extent cx="6703060" cy="435610"/>
              <wp:effectExtent l="0" t="0" r="2540" b="254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3060" cy="4356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C65C74" w14:textId="77777777" w:rsidR="00885577" w:rsidRPr="00271D3C" w:rsidRDefault="00885577" w:rsidP="003D7579">
                          <w:pPr>
                            <w:rPr>
                              <w:rFonts w:ascii="Lucida Sans Unicode" w:hAnsi="Lucida Sans Unicode" w:cs="Lucida Sans Unicode"/>
                              <w:smallCaps/>
                              <w:color w:val="595959"/>
                            </w:rPr>
                          </w:pPr>
                          <w:r w:rsidRPr="00271D3C">
                            <w:rPr>
                              <w:rFonts w:ascii="Lucida Sans Unicode" w:hAnsi="Lucida Sans Unicode" w:cs="Lucida Sans Unicode"/>
                              <w:smallCaps/>
                              <w:color w:val="595959"/>
                            </w:rPr>
                            <w:t xml:space="preserve">Direcţia Generală Pescuit - Autoritate </w:t>
                          </w:r>
                          <w:r>
                            <w:rPr>
                              <w:rFonts w:ascii="Lucida Sans Unicode" w:hAnsi="Lucida Sans Unicode" w:cs="Lucida Sans Unicode"/>
                              <w:smallCaps/>
                              <w:color w:val="595959"/>
                            </w:rPr>
                            <w:t>d</w:t>
                          </w:r>
                          <w:r w:rsidRPr="00271D3C">
                            <w:rPr>
                              <w:rFonts w:ascii="Lucida Sans Unicode" w:hAnsi="Lucida Sans Unicode" w:cs="Lucida Sans Unicode"/>
                              <w:smallCaps/>
                              <w:color w:val="595959"/>
                            </w:rPr>
                            <w:t>e Management</w:t>
                          </w:r>
                          <w:r w:rsidRPr="00271D3C">
                            <w:rPr>
                              <w:rFonts w:ascii="Lucida Sans Unicode" w:hAnsi="Lucida Sans Unicode" w:cs="Lucida Sans Unicode"/>
                              <w:color w:val="595959"/>
                            </w:rPr>
                            <w:t xml:space="preserve"> </w:t>
                          </w:r>
                          <w:r w:rsidRPr="00271D3C">
                            <w:rPr>
                              <w:rFonts w:ascii="Lucida Sans Unicode" w:hAnsi="Lucida Sans Unicode" w:cs="Lucida Sans Unicode"/>
                              <w:smallCaps/>
                              <w:color w:val="595959"/>
                            </w:rPr>
                            <w:t>pentru POP</w:t>
                          </w:r>
                          <w:r>
                            <w:rPr>
                              <w:rFonts w:ascii="Lucida Sans Unicode" w:hAnsi="Lucida Sans Unicode" w:cs="Lucida Sans Unicode"/>
                              <w:smallCaps/>
                              <w:color w:val="595959"/>
                            </w:rPr>
                            <w:t>AM</w:t>
                          </w:r>
                        </w:p>
                        <w:p w14:paraId="22D58D3C" w14:textId="77777777" w:rsidR="00885577" w:rsidRDefault="00885577" w:rsidP="003D7579">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7427EC" id="_x0000_t202" coordsize="21600,21600" o:spt="202" path="m,l,21600r21600,l21600,xe">
              <v:stroke joinstyle="miter"/>
              <v:path gradientshapeok="t" o:connecttype="rect"/>
            </v:shapetype>
            <v:shape id="Text Box 15" o:spid="_x0000_s1026" type="#_x0000_t202" style="position:absolute;margin-left:46.3pt;margin-top:2.55pt;width:527.8pt;height:3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" stroked="f">
              <v:textbox>
                <w:txbxContent>
                  <w:p w14:paraId="26C65C74" w14:textId="77777777" w:rsidR="00885577" w:rsidRPr="00271D3C" w:rsidRDefault="00885577" w:rsidP="003D7579">
                    <w:pPr>
                      <w:rPr>
                        <w:rFonts w:ascii="Lucida Sans Unicode" w:hAnsi="Lucida Sans Unicode" w:cs="Lucida Sans Unicode"/>
                        <w:smallCaps/>
                        <w:color w:val="595959"/>
                      </w:rPr>
                    </w:pPr>
                    <w:r w:rsidRPr="00271D3C">
                      <w:rPr>
                        <w:rFonts w:ascii="Lucida Sans Unicode" w:hAnsi="Lucida Sans Unicode" w:cs="Lucida Sans Unicode"/>
                        <w:smallCaps/>
                        <w:color w:val="595959"/>
                      </w:rPr>
                      <w:t xml:space="preserve">Direcţia Generală Pescuit - Autoritate </w:t>
                    </w:r>
                    <w:r>
                      <w:rPr>
                        <w:rFonts w:ascii="Lucida Sans Unicode" w:hAnsi="Lucida Sans Unicode" w:cs="Lucida Sans Unicode"/>
                        <w:smallCaps/>
                        <w:color w:val="595959"/>
                      </w:rPr>
                      <w:t>d</w:t>
                    </w:r>
                    <w:r w:rsidRPr="00271D3C">
                      <w:rPr>
                        <w:rFonts w:ascii="Lucida Sans Unicode" w:hAnsi="Lucida Sans Unicode" w:cs="Lucida Sans Unicode"/>
                        <w:smallCaps/>
                        <w:color w:val="595959"/>
                      </w:rPr>
                      <w:t>e Management</w:t>
                    </w:r>
                    <w:r w:rsidRPr="00271D3C">
                      <w:rPr>
                        <w:rFonts w:ascii="Lucida Sans Unicode" w:hAnsi="Lucida Sans Unicode" w:cs="Lucida Sans Unicode"/>
                        <w:color w:val="595959"/>
                      </w:rPr>
                      <w:t xml:space="preserve"> </w:t>
                    </w:r>
                    <w:r w:rsidRPr="00271D3C">
                      <w:rPr>
                        <w:rFonts w:ascii="Lucida Sans Unicode" w:hAnsi="Lucida Sans Unicode" w:cs="Lucida Sans Unicode"/>
                        <w:smallCaps/>
                        <w:color w:val="595959"/>
                      </w:rPr>
                      <w:t>pentru POP</w:t>
                    </w:r>
                    <w:r>
                      <w:rPr>
                        <w:rFonts w:ascii="Lucida Sans Unicode" w:hAnsi="Lucida Sans Unicode" w:cs="Lucida Sans Unicode"/>
                        <w:smallCaps/>
                        <w:color w:val="595959"/>
                      </w:rPr>
                      <w:t>AM</w:t>
                    </w:r>
                  </w:p>
                  <w:p w14:paraId="22D58D3C" w14:textId="77777777" w:rsidR="00885577" w:rsidRDefault="00885577" w:rsidP="003D7579">
                    <w:pPr>
                      <w:jc w:val="both"/>
                    </w:pPr>
                  </w:p>
                </w:txbxContent>
              </v:textbox>
            </v:shape>
          </w:pict>
        </mc:Fallback>
      </mc:AlternateContent>
    </w:r>
    <w:r>
      <w:rPr>
        <w:rFonts w:ascii="Lucida Sans Unicode" w:hAnsi="Lucida Sans Unicode" w:cs="Lucida Sans Unicode"/>
        <w:smallCaps/>
        <w:color w:val="595959"/>
      </w:rPr>
      <w:t xml:space="preserve">                    </w:t>
    </w:r>
  </w:p>
  <w:p w14:paraId="082F9FF3" w14:textId="77777777" w:rsidR="00885577" w:rsidRDefault="00885577" w:rsidP="003D7579">
    <w:pPr>
      <w:pStyle w:val="Header"/>
    </w:pPr>
  </w:p>
  <w:p w14:paraId="43EC1525" w14:textId="77777777" w:rsidR="00885577" w:rsidRDefault="00885577" w:rsidP="003D7579">
    <w:pPr>
      <w:pStyle w:val="Header"/>
      <w:ind w:left="-70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C355B"/>
    <w:multiLevelType w:val="hybridMultilevel"/>
    <w:tmpl w:val="54CC9894"/>
    <w:lvl w:ilvl="0" w:tplc="9EBAE842">
      <w:start w:val="4"/>
      <w:numFmt w:val="bullet"/>
      <w:lvlText w:val="-"/>
      <w:lvlJc w:val="left"/>
      <w:pPr>
        <w:ind w:left="1440" w:hanging="360"/>
      </w:pPr>
      <w:rPr>
        <w:rFonts w:ascii="Calibri" w:eastAsia="Times New Roman" w:hAnsi="Calibri" w:hint="default"/>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 w15:restartNumberingAfterBreak="0">
    <w:nsid w:val="07172A0E"/>
    <w:multiLevelType w:val="multilevel"/>
    <w:tmpl w:val="4D644E52"/>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08B95AB0"/>
    <w:multiLevelType w:val="hybridMultilevel"/>
    <w:tmpl w:val="CC28D06A"/>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2E71F7"/>
    <w:multiLevelType w:val="hybridMultilevel"/>
    <w:tmpl w:val="DDBC3854"/>
    <w:lvl w:ilvl="0" w:tplc="73642D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9E4B13"/>
    <w:multiLevelType w:val="hybridMultilevel"/>
    <w:tmpl w:val="EA4AB0E6"/>
    <w:lvl w:ilvl="0" w:tplc="7D744AF8">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FC07043"/>
    <w:multiLevelType w:val="hybridMultilevel"/>
    <w:tmpl w:val="0F94E98A"/>
    <w:lvl w:ilvl="0" w:tplc="8BE8C4EC">
      <w:start w:val="23"/>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794115"/>
    <w:multiLevelType w:val="hybridMultilevel"/>
    <w:tmpl w:val="F5F8BE1C"/>
    <w:lvl w:ilvl="0" w:tplc="04180017">
      <w:start w:val="1"/>
      <w:numFmt w:val="lowerLetter"/>
      <w:lvlText w:val="%1)"/>
      <w:lvlJc w:val="lef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7" w15:restartNumberingAfterBreak="0">
    <w:nsid w:val="179A17A3"/>
    <w:multiLevelType w:val="hybridMultilevel"/>
    <w:tmpl w:val="E9F6364A"/>
    <w:lvl w:ilvl="0" w:tplc="1944B2AC">
      <w:start w:val="1"/>
      <w:numFmt w:val="decimal"/>
      <w:lvlText w:val="(%1)"/>
      <w:lvlJc w:val="left"/>
      <w:pPr>
        <w:ind w:left="862" w:hanging="360"/>
      </w:pPr>
      <w:rPr>
        <w:rFonts w:cs="Times New Roman"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8" w15:restartNumberingAfterBreak="0">
    <w:nsid w:val="1CEF3B4C"/>
    <w:multiLevelType w:val="hybridMultilevel"/>
    <w:tmpl w:val="1B782E48"/>
    <w:lvl w:ilvl="0" w:tplc="04180017">
      <w:start w:val="1"/>
      <w:numFmt w:val="lowerLetter"/>
      <w:lvlText w:val="%1)"/>
      <w:lvlJc w:val="left"/>
      <w:pPr>
        <w:ind w:left="1222" w:hanging="360"/>
      </w:pPr>
      <w:rPr>
        <w:rFonts w:cs="Times New Roman" w:hint="default"/>
      </w:rPr>
    </w:lvl>
    <w:lvl w:ilvl="1" w:tplc="04090019" w:tentative="1">
      <w:start w:val="1"/>
      <w:numFmt w:val="lowerLetter"/>
      <w:lvlText w:val="%2."/>
      <w:lvlJc w:val="left"/>
      <w:pPr>
        <w:ind w:left="1942" w:hanging="360"/>
      </w:pPr>
    </w:lvl>
    <w:lvl w:ilvl="2" w:tplc="0409001B" w:tentative="1">
      <w:start w:val="1"/>
      <w:numFmt w:val="lowerRoman"/>
      <w:lvlText w:val="%3."/>
      <w:lvlJc w:val="right"/>
      <w:pPr>
        <w:ind w:left="2662" w:hanging="180"/>
      </w:pPr>
    </w:lvl>
    <w:lvl w:ilvl="3" w:tplc="0409000F" w:tentative="1">
      <w:start w:val="1"/>
      <w:numFmt w:val="decimal"/>
      <w:lvlText w:val="%4."/>
      <w:lvlJc w:val="left"/>
      <w:pPr>
        <w:ind w:left="3382" w:hanging="360"/>
      </w:pPr>
    </w:lvl>
    <w:lvl w:ilvl="4" w:tplc="04090019" w:tentative="1">
      <w:start w:val="1"/>
      <w:numFmt w:val="lowerLetter"/>
      <w:lvlText w:val="%5."/>
      <w:lvlJc w:val="left"/>
      <w:pPr>
        <w:ind w:left="4102" w:hanging="360"/>
      </w:pPr>
    </w:lvl>
    <w:lvl w:ilvl="5" w:tplc="0409001B" w:tentative="1">
      <w:start w:val="1"/>
      <w:numFmt w:val="lowerRoman"/>
      <w:lvlText w:val="%6."/>
      <w:lvlJc w:val="right"/>
      <w:pPr>
        <w:ind w:left="4822" w:hanging="180"/>
      </w:pPr>
    </w:lvl>
    <w:lvl w:ilvl="6" w:tplc="0409000F" w:tentative="1">
      <w:start w:val="1"/>
      <w:numFmt w:val="decimal"/>
      <w:lvlText w:val="%7."/>
      <w:lvlJc w:val="left"/>
      <w:pPr>
        <w:ind w:left="5542" w:hanging="360"/>
      </w:pPr>
    </w:lvl>
    <w:lvl w:ilvl="7" w:tplc="04090019" w:tentative="1">
      <w:start w:val="1"/>
      <w:numFmt w:val="lowerLetter"/>
      <w:lvlText w:val="%8."/>
      <w:lvlJc w:val="left"/>
      <w:pPr>
        <w:ind w:left="6262" w:hanging="360"/>
      </w:pPr>
    </w:lvl>
    <w:lvl w:ilvl="8" w:tplc="0409001B" w:tentative="1">
      <w:start w:val="1"/>
      <w:numFmt w:val="lowerRoman"/>
      <w:lvlText w:val="%9."/>
      <w:lvlJc w:val="right"/>
      <w:pPr>
        <w:ind w:left="6982" w:hanging="180"/>
      </w:pPr>
    </w:lvl>
  </w:abstractNum>
  <w:abstractNum w:abstractNumId="9" w15:restartNumberingAfterBreak="0">
    <w:nsid w:val="20A51600"/>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0" w15:restartNumberingAfterBreak="0">
    <w:nsid w:val="20AB7CA5"/>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1" w15:restartNumberingAfterBreak="0">
    <w:nsid w:val="211A080F"/>
    <w:multiLevelType w:val="hybridMultilevel"/>
    <w:tmpl w:val="B2C0EDF6"/>
    <w:lvl w:ilvl="0" w:tplc="AFF2664A">
      <w:start w:val="1"/>
      <w:numFmt w:val="decimal"/>
      <w:lvlText w:val="(%1)"/>
      <w:lvlJc w:val="left"/>
      <w:pPr>
        <w:ind w:left="720" w:hanging="360"/>
      </w:pPr>
      <w:rPr>
        <w:rFonts w:cs="Arial"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2" w15:restartNumberingAfterBreak="0">
    <w:nsid w:val="249D5844"/>
    <w:multiLevelType w:val="hybridMultilevel"/>
    <w:tmpl w:val="01BE2028"/>
    <w:lvl w:ilvl="0" w:tplc="FFFFFFFF">
      <w:start w:val="1"/>
      <w:numFmt w:val="decimal"/>
      <w:lvlText w:val="(%1)"/>
      <w:lvlJc w:val="left"/>
      <w:pPr>
        <w:ind w:left="1116" w:hanging="360"/>
      </w:pPr>
      <w:rPr>
        <w:rFonts w:cs="Times New Roman" w:hint="default"/>
      </w:rPr>
    </w:lvl>
    <w:lvl w:ilvl="1" w:tplc="FFFFFFFF" w:tentative="1">
      <w:start w:val="1"/>
      <w:numFmt w:val="lowerLetter"/>
      <w:lvlText w:val="%2."/>
      <w:lvlJc w:val="left"/>
      <w:pPr>
        <w:ind w:left="1836" w:hanging="360"/>
      </w:pPr>
      <w:rPr>
        <w:rFonts w:cs="Times New Roman"/>
      </w:rPr>
    </w:lvl>
    <w:lvl w:ilvl="2" w:tplc="FFFFFFFF" w:tentative="1">
      <w:start w:val="1"/>
      <w:numFmt w:val="lowerRoman"/>
      <w:lvlText w:val="%3."/>
      <w:lvlJc w:val="right"/>
      <w:pPr>
        <w:ind w:left="2556" w:hanging="180"/>
      </w:pPr>
      <w:rPr>
        <w:rFonts w:cs="Times New Roman"/>
      </w:rPr>
    </w:lvl>
    <w:lvl w:ilvl="3" w:tplc="FFFFFFFF" w:tentative="1">
      <w:start w:val="1"/>
      <w:numFmt w:val="decimal"/>
      <w:lvlText w:val="%4."/>
      <w:lvlJc w:val="left"/>
      <w:pPr>
        <w:ind w:left="3276" w:hanging="360"/>
      </w:pPr>
      <w:rPr>
        <w:rFonts w:cs="Times New Roman"/>
      </w:rPr>
    </w:lvl>
    <w:lvl w:ilvl="4" w:tplc="FFFFFFFF" w:tentative="1">
      <w:start w:val="1"/>
      <w:numFmt w:val="lowerLetter"/>
      <w:lvlText w:val="%5."/>
      <w:lvlJc w:val="left"/>
      <w:pPr>
        <w:ind w:left="3996" w:hanging="360"/>
      </w:pPr>
      <w:rPr>
        <w:rFonts w:cs="Times New Roman"/>
      </w:rPr>
    </w:lvl>
    <w:lvl w:ilvl="5" w:tplc="FFFFFFFF" w:tentative="1">
      <w:start w:val="1"/>
      <w:numFmt w:val="lowerRoman"/>
      <w:lvlText w:val="%6."/>
      <w:lvlJc w:val="right"/>
      <w:pPr>
        <w:ind w:left="4716" w:hanging="180"/>
      </w:pPr>
      <w:rPr>
        <w:rFonts w:cs="Times New Roman"/>
      </w:rPr>
    </w:lvl>
    <w:lvl w:ilvl="6" w:tplc="FFFFFFFF" w:tentative="1">
      <w:start w:val="1"/>
      <w:numFmt w:val="decimal"/>
      <w:lvlText w:val="%7."/>
      <w:lvlJc w:val="left"/>
      <w:pPr>
        <w:ind w:left="5436" w:hanging="360"/>
      </w:pPr>
      <w:rPr>
        <w:rFonts w:cs="Times New Roman"/>
      </w:rPr>
    </w:lvl>
    <w:lvl w:ilvl="7" w:tplc="FFFFFFFF" w:tentative="1">
      <w:start w:val="1"/>
      <w:numFmt w:val="lowerLetter"/>
      <w:lvlText w:val="%8."/>
      <w:lvlJc w:val="left"/>
      <w:pPr>
        <w:ind w:left="6156" w:hanging="360"/>
      </w:pPr>
      <w:rPr>
        <w:rFonts w:cs="Times New Roman"/>
      </w:rPr>
    </w:lvl>
    <w:lvl w:ilvl="8" w:tplc="FFFFFFFF" w:tentative="1">
      <w:start w:val="1"/>
      <w:numFmt w:val="lowerRoman"/>
      <w:lvlText w:val="%9."/>
      <w:lvlJc w:val="right"/>
      <w:pPr>
        <w:ind w:left="6876" w:hanging="180"/>
      </w:pPr>
      <w:rPr>
        <w:rFonts w:cs="Times New Roman"/>
      </w:rPr>
    </w:lvl>
  </w:abstractNum>
  <w:abstractNum w:abstractNumId="13" w15:restartNumberingAfterBreak="0">
    <w:nsid w:val="27E129CB"/>
    <w:multiLevelType w:val="hybridMultilevel"/>
    <w:tmpl w:val="DB4A618E"/>
    <w:lvl w:ilvl="0" w:tplc="AB58BBFC">
      <w:start w:val="10"/>
      <w:numFmt w:val="decimal"/>
      <w:lvlText w:val="(%1)"/>
      <w:lvlJc w:val="left"/>
      <w:pPr>
        <w:ind w:left="644" w:hanging="360"/>
      </w:pPr>
      <w:rPr>
        <w:rFonts w:hint="default"/>
      </w:rPr>
    </w:lvl>
    <w:lvl w:ilvl="1" w:tplc="F6ACBE0A">
      <w:start w:val="1"/>
      <w:numFmt w:val="lowerLetter"/>
      <w:lvlText w:val="%2)"/>
      <w:lvlJc w:val="left"/>
      <w:pPr>
        <w:ind w:left="1650" w:hanging="57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6C7AFB"/>
    <w:multiLevelType w:val="hybridMultilevel"/>
    <w:tmpl w:val="965A9514"/>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D744AF8">
      <w:start w:val="1"/>
      <w:numFmt w:val="lowerLetter"/>
      <w:lvlText w:val="(%3)"/>
      <w:lvlJc w:val="left"/>
      <w:pPr>
        <w:ind w:left="216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4F0415"/>
    <w:multiLevelType w:val="hybridMultilevel"/>
    <w:tmpl w:val="A028AA28"/>
    <w:lvl w:ilvl="0" w:tplc="AFF2664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3755F8"/>
    <w:multiLevelType w:val="hybridMultilevel"/>
    <w:tmpl w:val="AFA856B0"/>
    <w:lvl w:ilvl="0" w:tplc="555C44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A7225D"/>
    <w:multiLevelType w:val="hybridMultilevel"/>
    <w:tmpl w:val="2648EDFC"/>
    <w:lvl w:ilvl="0" w:tplc="8B6E909C">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EA0D30"/>
    <w:multiLevelType w:val="hybridMultilevel"/>
    <w:tmpl w:val="12CEDDB8"/>
    <w:lvl w:ilvl="0" w:tplc="A04C14CA">
      <w:start w:val="1"/>
      <w:numFmt w:val="decimal"/>
      <w:lvlText w:val="(%1)"/>
      <w:lvlJc w:val="left"/>
      <w:pPr>
        <w:ind w:left="644" w:hanging="360"/>
      </w:pPr>
      <w:rPr>
        <w:rFonts w:cs="Times New Roman" w:hint="default"/>
        <w:color w:val="auto"/>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19" w15:restartNumberingAfterBreak="0">
    <w:nsid w:val="40C629C1"/>
    <w:multiLevelType w:val="hybridMultilevel"/>
    <w:tmpl w:val="66006D8C"/>
    <w:lvl w:ilvl="0" w:tplc="7D744AF8">
      <w:start w:val="1"/>
      <w:numFmt w:val="lowerLetter"/>
      <w:lvlText w:val="(%1)"/>
      <w:lvlJc w:val="left"/>
      <w:pPr>
        <w:ind w:left="1571" w:hanging="360"/>
      </w:pPr>
      <w:rPr>
        <w:rFonts w:cs="Times New Roman"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0" w15:restartNumberingAfterBreak="0">
    <w:nsid w:val="41B33A4F"/>
    <w:multiLevelType w:val="hybridMultilevel"/>
    <w:tmpl w:val="17CC6492"/>
    <w:lvl w:ilvl="0" w:tplc="7D744AF8">
      <w:start w:val="1"/>
      <w:numFmt w:val="lowerLetter"/>
      <w:lvlText w:val="(%1)"/>
      <w:lvlJc w:val="left"/>
      <w:pPr>
        <w:ind w:left="1429"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1" w15:restartNumberingAfterBreak="0">
    <w:nsid w:val="421674EA"/>
    <w:multiLevelType w:val="hybridMultilevel"/>
    <w:tmpl w:val="2C18E6E8"/>
    <w:lvl w:ilvl="0" w:tplc="3CAC057E">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2" w15:restartNumberingAfterBreak="0">
    <w:nsid w:val="443327A4"/>
    <w:multiLevelType w:val="hybridMultilevel"/>
    <w:tmpl w:val="04F0CA94"/>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23" w15:restartNumberingAfterBreak="0">
    <w:nsid w:val="44D441DF"/>
    <w:multiLevelType w:val="hybridMultilevel"/>
    <w:tmpl w:val="A0627AA0"/>
    <w:lvl w:ilvl="0" w:tplc="5FD008C8">
      <w:start w:val="1"/>
      <w:numFmt w:val="decimal"/>
      <w:lvlText w:val="(%1)"/>
      <w:lvlJc w:val="left"/>
      <w:pPr>
        <w:ind w:left="780" w:hanging="420"/>
      </w:pPr>
      <w:rPr>
        <w:rFonts w:cs="Times New Roman"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4" w15:restartNumberingAfterBreak="0">
    <w:nsid w:val="450808DB"/>
    <w:multiLevelType w:val="hybridMultilevel"/>
    <w:tmpl w:val="61069D12"/>
    <w:lvl w:ilvl="0" w:tplc="7D744AF8">
      <w:start w:val="1"/>
      <w:numFmt w:val="lowerLetter"/>
      <w:lvlText w:val="(%1)"/>
      <w:lvlJc w:val="left"/>
      <w:pPr>
        <w:ind w:left="1429"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5" w15:restartNumberingAfterBreak="0">
    <w:nsid w:val="47D14FD1"/>
    <w:multiLevelType w:val="hybridMultilevel"/>
    <w:tmpl w:val="D8967A20"/>
    <w:lvl w:ilvl="0" w:tplc="04090017">
      <w:start w:val="1"/>
      <w:numFmt w:val="lowerLetter"/>
      <w:lvlText w:val="%1)"/>
      <w:lvlJc w:val="left"/>
      <w:pPr>
        <w:ind w:left="1081" w:hanging="360"/>
      </w:pPr>
    </w:lvl>
    <w:lvl w:ilvl="1" w:tplc="7D744AF8">
      <w:start w:val="1"/>
      <w:numFmt w:val="lowerLetter"/>
      <w:lvlText w:val="(%2)"/>
      <w:lvlJc w:val="left"/>
      <w:pPr>
        <w:ind w:left="1801" w:hanging="360"/>
      </w:pPr>
      <w:rPr>
        <w:rFonts w:cs="Times New Roman" w:hint="default"/>
      </w:rPr>
    </w:lvl>
    <w:lvl w:ilvl="2" w:tplc="0409001B" w:tentative="1">
      <w:start w:val="1"/>
      <w:numFmt w:val="lowerRoman"/>
      <w:lvlText w:val="%3."/>
      <w:lvlJc w:val="right"/>
      <w:pPr>
        <w:ind w:left="2521" w:hanging="180"/>
      </w:pPr>
    </w:lvl>
    <w:lvl w:ilvl="3" w:tplc="0409000F" w:tentative="1">
      <w:start w:val="1"/>
      <w:numFmt w:val="decimal"/>
      <w:lvlText w:val="%4."/>
      <w:lvlJc w:val="left"/>
      <w:pPr>
        <w:ind w:left="3241" w:hanging="360"/>
      </w:pPr>
    </w:lvl>
    <w:lvl w:ilvl="4" w:tplc="04090019" w:tentative="1">
      <w:start w:val="1"/>
      <w:numFmt w:val="lowerLetter"/>
      <w:lvlText w:val="%5."/>
      <w:lvlJc w:val="left"/>
      <w:pPr>
        <w:ind w:left="3961" w:hanging="360"/>
      </w:pPr>
    </w:lvl>
    <w:lvl w:ilvl="5" w:tplc="0409001B" w:tentative="1">
      <w:start w:val="1"/>
      <w:numFmt w:val="lowerRoman"/>
      <w:lvlText w:val="%6."/>
      <w:lvlJc w:val="right"/>
      <w:pPr>
        <w:ind w:left="4681" w:hanging="180"/>
      </w:pPr>
    </w:lvl>
    <w:lvl w:ilvl="6" w:tplc="0409000F" w:tentative="1">
      <w:start w:val="1"/>
      <w:numFmt w:val="decimal"/>
      <w:lvlText w:val="%7."/>
      <w:lvlJc w:val="left"/>
      <w:pPr>
        <w:ind w:left="5401" w:hanging="360"/>
      </w:pPr>
    </w:lvl>
    <w:lvl w:ilvl="7" w:tplc="04090019" w:tentative="1">
      <w:start w:val="1"/>
      <w:numFmt w:val="lowerLetter"/>
      <w:lvlText w:val="%8."/>
      <w:lvlJc w:val="left"/>
      <w:pPr>
        <w:ind w:left="6121" w:hanging="360"/>
      </w:pPr>
    </w:lvl>
    <w:lvl w:ilvl="8" w:tplc="0409001B" w:tentative="1">
      <w:start w:val="1"/>
      <w:numFmt w:val="lowerRoman"/>
      <w:lvlText w:val="%9."/>
      <w:lvlJc w:val="right"/>
      <w:pPr>
        <w:ind w:left="6841" w:hanging="180"/>
      </w:pPr>
    </w:lvl>
  </w:abstractNum>
  <w:abstractNum w:abstractNumId="26" w15:restartNumberingAfterBreak="0">
    <w:nsid w:val="4A9205DF"/>
    <w:multiLevelType w:val="hybridMultilevel"/>
    <w:tmpl w:val="C9206440"/>
    <w:lvl w:ilvl="0" w:tplc="273CB670">
      <w:start w:val="1"/>
      <w:numFmt w:val="decimal"/>
      <w:lvlText w:val="(%1)"/>
      <w:lvlJc w:val="left"/>
      <w:pPr>
        <w:ind w:left="361" w:hanging="360"/>
      </w:pPr>
      <w:rPr>
        <w:rFonts w:hint="default"/>
      </w:rPr>
    </w:lvl>
    <w:lvl w:ilvl="1" w:tplc="04180019">
      <w:start w:val="1"/>
      <w:numFmt w:val="lowerLetter"/>
      <w:lvlText w:val="%2."/>
      <w:lvlJc w:val="left"/>
      <w:pPr>
        <w:ind w:left="1081" w:hanging="360"/>
      </w:pPr>
      <w:rPr>
        <w:rFonts w:cs="Times New Roman" w:hint="default"/>
      </w:r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27" w15:restartNumberingAfterBreak="0">
    <w:nsid w:val="4D5E565C"/>
    <w:multiLevelType w:val="hybridMultilevel"/>
    <w:tmpl w:val="6CD0FA56"/>
    <w:lvl w:ilvl="0" w:tplc="1FDA4F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6A0025"/>
    <w:multiLevelType w:val="hybridMultilevel"/>
    <w:tmpl w:val="65829FBE"/>
    <w:lvl w:ilvl="0" w:tplc="273CB670">
      <w:start w:val="1"/>
      <w:numFmt w:val="decimal"/>
      <w:lvlText w:val="(%1)"/>
      <w:lvlJc w:val="left"/>
      <w:pPr>
        <w:ind w:left="361" w:hanging="360"/>
      </w:pPr>
      <w:rPr>
        <w:rFonts w:hint="default"/>
      </w:rPr>
    </w:lvl>
    <w:lvl w:ilvl="1" w:tplc="04090017">
      <w:start w:val="1"/>
      <w:numFmt w:val="lowerLetter"/>
      <w:lvlText w:val="%2)"/>
      <w:lvlJc w:val="left"/>
      <w:pPr>
        <w:ind w:left="1081" w:hanging="360"/>
      </w:pPr>
      <w:rPr>
        <w:rFonts w:hint="default"/>
      </w:r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29" w15:restartNumberingAfterBreak="0">
    <w:nsid w:val="50A92E89"/>
    <w:multiLevelType w:val="hybridMultilevel"/>
    <w:tmpl w:val="649C0CB6"/>
    <w:lvl w:ilvl="0" w:tplc="8BE2BF4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56AB1E85"/>
    <w:multiLevelType w:val="hybridMultilevel"/>
    <w:tmpl w:val="A8BE2F80"/>
    <w:lvl w:ilvl="0" w:tplc="7D744AF8">
      <w:start w:val="1"/>
      <w:numFmt w:val="lowerLetter"/>
      <w:lvlText w:val="(%1)"/>
      <w:lvlJc w:val="left"/>
      <w:pPr>
        <w:ind w:left="1287" w:hanging="360"/>
      </w:pPr>
      <w:rPr>
        <w:rFonts w:cs="Times New Roman" w:hint="default"/>
      </w:rPr>
    </w:lvl>
    <w:lvl w:ilvl="1" w:tplc="7D744AF8">
      <w:start w:val="1"/>
      <w:numFmt w:val="lowerLetter"/>
      <w:lvlText w:val="(%2)"/>
      <w:lvlJc w:val="left"/>
      <w:pPr>
        <w:ind w:left="2007" w:hanging="360"/>
      </w:pPr>
      <w:rPr>
        <w:rFonts w:cs="Times New Roman"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1" w15:restartNumberingAfterBreak="0">
    <w:nsid w:val="61DE461D"/>
    <w:multiLevelType w:val="hybridMultilevel"/>
    <w:tmpl w:val="17A4326A"/>
    <w:lvl w:ilvl="0" w:tplc="273CB670">
      <w:start w:val="1"/>
      <w:numFmt w:val="decimal"/>
      <w:lvlText w:val="(%1)"/>
      <w:lvlJc w:val="left"/>
      <w:pPr>
        <w:ind w:left="361" w:hanging="360"/>
      </w:pPr>
      <w:rPr>
        <w:rFonts w:hint="default"/>
      </w:rPr>
    </w:lvl>
    <w:lvl w:ilvl="1" w:tplc="60D08572">
      <w:start w:val="1"/>
      <w:numFmt w:val="lowerLetter"/>
      <w:lvlText w:val="%2)"/>
      <w:lvlJc w:val="left"/>
      <w:pPr>
        <w:ind w:left="1081" w:hanging="360"/>
      </w:pPr>
      <w:rPr>
        <w:rFonts w:hint="default"/>
      </w:r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32" w15:restartNumberingAfterBreak="0">
    <w:nsid w:val="62C7449D"/>
    <w:multiLevelType w:val="hybridMultilevel"/>
    <w:tmpl w:val="178A6C30"/>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D744AF8">
      <w:start w:val="1"/>
      <w:numFmt w:val="lowerLetter"/>
      <w:lvlText w:val="(%3)"/>
      <w:lvlJc w:val="left"/>
      <w:pPr>
        <w:ind w:left="216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2B2C03"/>
    <w:multiLevelType w:val="hybridMultilevel"/>
    <w:tmpl w:val="A65A7492"/>
    <w:lvl w:ilvl="0" w:tplc="A9F4A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FA4DF7"/>
    <w:multiLevelType w:val="hybridMultilevel"/>
    <w:tmpl w:val="7EE2066C"/>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212F65"/>
    <w:multiLevelType w:val="hybridMultilevel"/>
    <w:tmpl w:val="FAD20A94"/>
    <w:lvl w:ilvl="0" w:tplc="04180017">
      <w:start w:val="1"/>
      <w:numFmt w:val="lowerLetter"/>
      <w:lvlText w:val="%1)"/>
      <w:lvlJc w:val="left"/>
      <w:pPr>
        <w:ind w:left="720" w:hanging="360"/>
      </w:pPr>
      <w:rPr>
        <w:rFonts w:cs="Times New Roman"/>
      </w:rPr>
    </w:lvl>
    <w:lvl w:ilvl="1" w:tplc="04090017">
      <w:start w:val="1"/>
      <w:numFmt w:val="lowerLetter"/>
      <w:lvlText w:val="%2)"/>
      <w:lvlJc w:val="left"/>
      <w:pPr>
        <w:ind w:left="1440" w:hanging="360"/>
      </w:pPr>
      <w:rPr>
        <w:rFonts w:cs="Times New Roman" w:hint="default"/>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6" w15:restartNumberingAfterBreak="0">
    <w:nsid w:val="6FE26ECF"/>
    <w:multiLevelType w:val="hybridMultilevel"/>
    <w:tmpl w:val="CFB87A22"/>
    <w:lvl w:ilvl="0" w:tplc="AFF2664A">
      <w:start w:val="1"/>
      <w:numFmt w:val="decimal"/>
      <w:lvlText w:val="(%1)"/>
      <w:lvlJc w:val="left"/>
      <w:pPr>
        <w:ind w:left="862"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7" w15:restartNumberingAfterBreak="0">
    <w:nsid w:val="73247228"/>
    <w:multiLevelType w:val="hybridMultilevel"/>
    <w:tmpl w:val="E752E9C0"/>
    <w:lvl w:ilvl="0" w:tplc="EA6A7494">
      <w:start w:val="1"/>
      <w:numFmt w:val="decimal"/>
      <w:lvlText w:val="(%1)"/>
      <w:lvlJc w:val="left"/>
      <w:pPr>
        <w:ind w:left="502" w:hanging="360"/>
      </w:pPr>
      <w:rPr>
        <w:rFonts w:cs="Times New Roman" w:hint="default"/>
      </w:rPr>
    </w:lvl>
    <w:lvl w:ilvl="1" w:tplc="04180019">
      <w:start w:val="1"/>
      <w:numFmt w:val="lowerLetter"/>
      <w:lvlText w:val="%2."/>
      <w:lvlJc w:val="left"/>
      <w:pPr>
        <w:ind w:left="1222" w:hanging="360"/>
      </w:pPr>
      <w:rPr>
        <w:rFonts w:cs="Times New Roman"/>
      </w:rPr>
    </w:lvl>
    <w:lvl w:ilvl="2" w:tplc="0418001B" w:tentative="1">
      <w:start w:val="1"/>
      <w:numFmt w:val="lowerRoman"/>
      <w:lvlText w:val="%3."/>
      <w:lvlJc w:val="right"/>
      <w:pPr>
        <w:ind w:left="1942" w:hanging="180"/>
      </w:pPr>
      <w:rPr>
        <w:rFonts w:cs="Times New Roman"/>
      </w:rPr>
    </w:lvl>
    <w:lvl w:ilvl="3" w:tplc="0418000F">
      <w:start w:val="1"/>
      <w:numFmt w:val="decimal"/>
      <w:lvlText w:val="%4."/>
      <w:lvlJc w:val="left"/>
      <w:pPr>
        <w:ind w:left="2662" w:hanging="360"/>
      </w:pPr>
      <w:rPr>
        <w:rFonts w:cs="Times New Roman"/>
      </w:rPr>
    </w:lvl>
    <w:lvl w:ilvl="4" w:tplc="04180019">
      <w:start w:val="1"/>
      <w:numFmt w:val="lowerLetter"/>
      <w:lvlText w:val="%5."/>
      <w:lvlJc w:val="left"/>
      <w:pPr>
        <w:ind w:left="3382" w:hanging="360"/>
      </w:pPr>
      <w:rPr>
        <w:rFonts w:cs="Times New Roman"/>
      </w:rPr>
    </w:lvl>
    <w:lvl w:ilvl="5" w:tplc="0418001B" w:tentative="1">
      <w:start w:val="1"/>
      <w:numFmt w:val="lowerRoman"/>
      <w:lvlText w:val="%6."/>
      <w:lvlJc w:val="right"/>
      <w:pPr>
        <w:ind w:left="4102" w:hanging="180"/>
      </w:pPr>
      <w:rPr>
        <w:rFonts w:cs="Times New Roman"/>
      </w:rPr>
    </w:lvl>
    <w:lvl w:ilvl="6" w:tplc="0418000F" w:tentative="1">
      <w:start w:val="1"/>
      <w:numFmt w:val="decimal"/>
      <w:lvlText w:val="%7."/>
      <w:lvlJc w:val="left"/>
      <w:pPr>
        <w:ind w:left="4822" w:hanging="360"/>
      </w:pPr>
      <w:rPr>
        <w:rFonts w:cs="Times New Roman"/>
      </w:rPr>
    </w:lvl>
    <w:lvl w:ilvl="7" w:tplc="04180019" w:tentative="1">
      <w:start w:val="1"/>
      <w:numFmt w:val="lowerLetter"/>
      <w:lvlText w:val="%8."/>
      <w:lvlJc w:val="left"/>
      <w:pPr>
        <w:ind w:left="5542" w:hanging="360"/>
      </w:pPr>
      <w:rPr>
        <w:rFonts w:cs="Times New Roman"/>
      </w:rPr>
    </w:lvl>
    <w:lvl w:ilvl="8" w:tplc="0418001B" w:tentative="1">
      <w:start w:val="1"/>
      <w:numFmt w:val="lowerRoman"/>
      <w:lvlText w:val="%9."/>
      <w:lvlJc w:val="right"/>
      <w:pPr>
        <w:ind w:left="6262" w:hanging="180"/>
      </w:pPr>
      <w:rPr>
        <w:rFonts w:cs="Times New Roman"/>
      </w:rPr>
    </w:lvl>
  </w:abstractNum>
  <w:abstractNum w:abstractNumId="38" w15:restartNumberingAfterBreak="0">
    <w:nsid w:val="769F76FF"/>
    <w:multiLevelType w:val="hybridMultilevel"/>
    <w:tmpl w:val="B45A9770"/>
    <w:lvl w:ilvl="0" w:tplc="EE9C879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D6E3D6A"/>
    <w:multiLevelType w:val="hybridMultilevel"/>
    <w:tmpl w:val="8856DF6C"/>
    <w:lvl w:ilvl="0" w:tplc="9E0E179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15:restartNumberingAfterBreak="0">
    <w:nsid w:val="7EC46891"/>
    <w:multiLevelType w:val="hybridMultilevel"/>
    <w:tmpl w:val="1D046880"/>
    <w:lvl w:ilvl="0" w:tplc="7870EF0A">
      <w:start w:val="1"/>
      <w:numFmt w:val="lowerLetter"/>
      <w:lvlText w:val="(%1)"/>
      <w:lvlJc w:val="left"/>
      <w:pPr>
        <w:ind w:left="927" w:hanging="360"/>
      </w:pPr>
      <w:rPr>
        <w:rFonts w:cs="Times New Roman" w:hint="default"/>
        <w:i w:val="0"/>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num w:numId="1">
    <w:abstractNumId w:val="9"/>
  </w:num>
  <w:num w:numId="2">
    <w:abstractNumId w:val="2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
    <w:lvlOverride w:ilvl="0">
      <w:startOverride w:val="1"/>
    </w:lvlOverride>
    <w:lvlOverride w:ilvl="1">
      <w:startOverride w:val="1"/>
    </w:lvlOverride>
  </w:num>
  <w:num w:numId="6">
    <w:abstractNumId w:val="23"/>
  </w:num>
  <w:num w:numId="7">
    <w:abstractNumId w:val="29"/>
  </w:num>
  <w:num w:numId="8">
    <w:abstractNumId w:val="0"/>
  </w:num>
  <w:num w:numId="9">
    <w:abstractNumId w:val="11"/>
  </w:num>
  <w:num w:numId="10">
    <w:abstractNumId w:val="12"/>
  </w:num>
  <w:num w:numId="11">
    <w:abstractNumId w:val="18"/>
  </w:num>
  <w:num w:numId="12">
    <w:abstractNumId w:val="6"/>
  </w:num>
  <w:num w:numId="13">
    <w:abstractNumId w:val="37"/>
  </w:num>
  <w:num w:numId="14">
    <w:abstractNumId w:val="21"/>
  </w:num>
  <w:num w:numId="15">
    <w:abstractNumId w:val="33"/>
  </w:num>
  <w:num w:numId="16">
    <w:abstractNumId w:val="38"/>
  </w:num>
  <w:num w:numId="17">
    <w:abstractNumId w:val="39"/>
  </w:num>
  <w:num w:numId="18">
    <w:abstractNumId w:val="13"/>
  </w:num>
  <w:num w:numId="19">
    <w:abstractNumId w:val="15"/>
  </w:num>
  <w:num w:numId="20">
    <w:abstractNumId w:val="7"/>
  </w:num>
  <w:num w:numId="21">
    <w:abstractNumId w:val="5"/>
  </w:num>
  <w:num w:numId="22">
    <w:abstractNumId w:val="16"/>
  </w:num>
  <w:num w:numId="23">
    <w:abstractNumId w:val="35"/>
  </w:num>
  <w:num w:numId="24">
    <w:abstractNumId w:val="8"/>
  </w:num>
  <w:num w:numId="25">
    <w:abstractNumId w:val="4"/>
  </w:num>
  <w:num w:numId="26">
    <w:abstractNumId w:val="36"/>
  </w:num>
  <w:num w:numId="27">
    <w:abstractNumId w:val="30"/>
  </w:num>
  <w:num w:numId="28">
    <w:abstractNumId w:val="24"/>
  </w:num>
  <w:num w:numId="29">
    <w:abstractNumId w:val="20"/>
  </w:num>
  <w:num w:numId="30">
    <w:abstractNumId w:val="19"/>
  </w:num>
  <w:num w:numId="31">
    <w:abstractNumId w:val="17"/>
  </w:num>
  <w:num w:numId="32">
    <w:abstractNumId w:val="2"/>
  </w:num>
  <w:num w:numId="33">
    <w:abstractNumId w:val="32"/>
  </w:num>
  <w:num w:numId="34">
    <w:abstractNumId w:val="34"/>
  </w:num>
  <w:num w:numId="35">
    <w:abstractNumId w:val="14"/>
  </w:num>
  <w:num w:numId="36">
    <w:abstractNumId w:val="40"/>
  </w:num>
  <w:num w:numId="37">
    <w:abstractNumId w:val="31"/>
  </w:num>
  <w:num w:numId="38">
    <w:abstractNumId w:val="3"/>
  </w:num>
  <w:num w:numId="39">
    <w:abstractNumId w:val="25"/>
  </w:num>
  <w:num w:numId="40">
    <w:abstractNumId w:val="28"/>
  </w:num>
  <w:num w:numId="41">
    <w:abstractNumId w:val="26"/>
  </w:num>
  <w:num w:numId="42">
    <w:abstractNumId w:val="2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7C4"/>
    <w:rsid w:val="0000345C"/>
    <w:rsid w:val="00015707"/>
    <w:rsid w:val="000238D2"/>
    <w:rsid w:val="0002407E"/>
    <w:rsid w:val="00026037"/>
    <w:rsid w:val="00035926"/>
    <w:rsid w:val="000403C9"/>
    <w:rsid w:val="00044996"/>
    <w:rsid w:val="0004721F"/>
    <w:rsid w:val="00063A65"/>
    <w:rsid w:val="00077581"/>
    <w:rsid w:val="00084F43"/>
    <w:rsid w:val="000861EE"/>
    <w:rsid w:val="0008673A"/>
    <w:rsid w:val="00093B1D"/>
    <w:rsid w:val="000A271B"/>
    <w:rsid w:val="000A7738"/>
    <w:rsid w:val="000B196D"/>
    <w:rsid w:val="000B3623"/>
    <w:rsid w:val="000B45D7"/>
    <w:rsid w:val="000C2327"/>
    <w:rsid w:val="000E5A2B"/>
    <w:rsid w:val="000E69C1"/>
    <w:rsid w:val="000E7473"/>
    <w:rsid w:val="000F36B7"/>
    <w:rsid w:val="000F7DB0"/>
    <w:rsid w:val="00101481"/>
    <w:rsid w:val="001028EF"/>
    <w:rsid w:val="00105EF1"/>
    <w:rsid w:val="00106BE2"/>
    <w:rsid w:val="00113841"/>
    <w:rsid w:val="00115F1F"/>
    <w:rsid w:val="00120E7D"/>
    <w:rsid w:val="001256E6"/>
    <w:rsid w:val="00147FD3"/>
    <w:rsid w:val="001503FD"/>
    <w:rsid w:val="00150E82"/>
    <w:rsid w:val="00153637"/>
    <w:rsid w:val="00156E9F"/>
    <w:rsid w:val="00161837"/>
    <w:rsid w:val="00163549"/>
    <w:rsid w:val="001730A5"/>
    <w:rsid w:val="0017746B"/>
    <w:rsid w:val="00184330"/>
    <w:rsid w:val="0019191F"/>
    <w:rsid w:val="001A2856"/>
    <w:rsid w:val="001A2F57"/>
    <w:rsid w:val="001A6B77"/>
    <w:rsid w:val="001B2234"/>
    <w:rsid w:val="001B7D18"/>
    <w:rsid w:val="001C26B1"/>
    <w:rsid w:val="001C4FED"/>
    <w:rsid w:val="001C5DA1"/>
    <w:rsid w:val="001D3A39"/>
    <w:rsid w:val="001E1F49"/>
    <w:rsid w:val="001E7D6F"/>
    <w:rsid w:val="001F4FC5"/>
    <w:rsid w:val="001F5C64"/>
    <w:rsid w:val="001F646A"/>
    <w:rsid w:val="002000E8"/>
    <w:rsid w:val="00201D26"/>
    <w:rsid w:val="00206F59"/>
    <w:rsid w:val="00215646"/>
    <w:rsid w:val="002210FD"/>
    <w:rsid w:val="002211C3"/>
    <w:rsid w:val="00224F3E"/>
    <w:rsid w:val="00236FEA"/>
    <w:rsid w:val="00237A78"/>
    <w:rsid w:val="00240D5F"/>
    <w:rsid w:val="002417F0"/>
    <w:rsid w:val="00244AFD"/>
    <w:rsid w:val="00253198"/>
    <w:rsid w:val="00272028"/>
    <w:rsid w:val="002746F9"/>
    <w:rsid w:val="00274F7B"/>
    <w:rsid w:val="00276AAF"/>
    <w:rsid w:val="00281D2B"/>
    <w:rsid w:val="00282A54"/>
    <w:rsid w:val="0028344E"/>
    <w:rsid w:val="00285167"/>
    <w:rsid w:val="00287A1F"/>
    <w:rsid w:val="00294307"/>
    <w:rsid w:val="0029475E"/>
    <w:rsid w:val="002A1765"/>
    <w:rsid w:val="002B07CB"/>
    <w:rsid w:val="002B4AFF"/>
    <w:rsid w:val="002B71B0"/>
    <w:rsid w:val="002B7B06"/>
    <w:rsid w:val="002C085D"/>
    <w:rsid w:val="002C4A1E"/>
    <w:rsid w:val="002C627C"/>
    <w:rsid w:val="002C7D68"/>
    <w:rsid w:val="002D60A9"/>
    <w:rsid w:val="002E0975"/>
    <w:rsid w:val="002E682D"/>
    <w:rsid w:val="00300A49"/>
    <w:rsid w:val="0030735E"/>
    <w:rsid w:val="00315633"/>
    <w:rsid w:val="00321232"/>
    <w:rsid w:val="00326BB6"/>
    <w:rsid w:val="003330BC"/>
    <w:rsid w:val="00333802"/>
    <w:rsid w:val="0033712C"/>
    <w:rsid w:val="00340758"/>
    <w:rsid w:val="0034146F"/>
    <w:rsid w:val="00341FC6"/>
    <w:rsid w:val="00344118"/>
    <w:rsid w:val="003445CE"/>
    <w:rsid w:val="0035273A"/>
    <w:rsid w:val="00352F6C"/>
    <w:rsid w:val="003538F2"/>
    <w:rsid w:val="00363254"/>
    <w:rsid w:val="00365206"/>
    <w:rsid w:val="00376AA2"/>
    <w:rsid w:val="003857E6"/>
    <w:rsid w:val="003858DD"/>
    <w:rsid w:val="00386948"/>
    <w:rsid w:val="00392E6A"/>
    <w:rsid w:val="003954EE"/>
    <w:rsid w:val="00395DE1"/>
    <w:rsid w:val="003A036E"/>
    <w:rsid w:val="003A236B"/>
    <w:rsid w:val="003A2F06"/>
    <w:rsid w:val="003B4923"/>
    <w:rsid w:val="003B5907"/>
    <w:rsid w:val="003B5F02"/>
    <w:rsid w:val="003B75AC"/>
    <w:rsid w:val="003D3BAA"/>
    <w:rsid w:val="003D743F"/>
    <w:rsid w:val="003D7579"/>
    <w:rsid w:val="003E6A4D"/>
    <w:rsid w:val="003F18E3"/>
    <w:rsid w:val="003F6C58"/>
    <w:rsid w:val="00407034"/>
    <w:rsid w:val="00411D52"/>
    <w:rsid w:val="004148F8"/>
    <w:rsid w:val="004157E7"/>
    <w:rsid w:val="00417C2D"/>
    <w:rsid w:val="004267C4"/>
    <w:rsid w:val="00427800"/>
    <w:rsid w:val="00440192"/>
    <w:rsid w:val="00451853"/>
    <w:rsid w:val="0045445E"/>
    <w:rsid w:val="00461D87"/>
    <w:rsid w:val="004638DA"/>
    <w:rsid w:val="00465D6A"/>
    <w:rsid w:val="00470193"/>
    <w:rsid w:val="00471E13"/>
    <w:rsid w:val="00475AB4"/>
    <w:rsid w:val="00485BE8"/>
    <w:rsid w:val="00487C4D"/>
    <w:rsid w:val="004952FE"/>
    <w:rsid w:val="00495CB4"/>
    <w:rsid w:val="004A0E13"/>
    <w:rsid w:val="004A2731"/>
    <w:rsid w:val="004A467D"/>
    <w:rsid w:val="004A4F21"/>
    <w:rsid w:val="004A51D7"/>
    <w:rsid w:val="004B1649"/>
    <w:rsid w:val="004B2941"/>
    <w:rsid w:val="004B3630"/>
    <w:rsid w:val="004B7395"/>
    <w:rsid w:val="004C7E5D"/>
    <w:rsid w:val="004D28ED"/>
    <w:rsid w:val="004D7B24"/>
    <w:rsid w:val="005117D5"/>
    <w:rsid w:val="00513607"/>
    <w:rsid w:val="005200FB"/>
    <w:rsid w:val="00524A7D"/>
    <w:rsid w:val="00541C07"/>
    <w:rsid w:val="00546B35"/>
    <w:rsid w:val="00547CC9"/>
    <w:rsid w:val="0055407D"/>
    <w:rsid w:val="005560AE"/>
    <w:rsid w:val="00562FE3"/>
    <w:rsid w:val="00574B6E"/>
    <w:rsid w:val="00577922"/>
    <w:rsid w:val="00581487"/>
    <w:rsid w:val="00582120"/>
    <w:rsid w:val="00584548"/>
    <w:rsid w:val="00587AAC"/>
    <w:rsid w:val="00590A39"/>
    <w:rsid w:val="00596918"/>
    <w:rsid w:val="005A49DD"/>
    <w:rsid w:val="005A4FE9"/>
    <w:rsid w:val="005A509B"/>
    <w:rsid w:val="005C5459"/>
    <w:rsid w:val="005E05D6"/>
    <w:rsid w:val="005E25C4"/>
    <w:rsid w:val="005E2BFA"/>
    <w:rsid w:val="005E5801"/>
    <w:rsid w:val="005E5FA2"/>
    <w:rsid w:val="005F2E20"/>
    <w:rsid w:val="0060345B"/>
    <w:rsid w:val="0060440B"/>
    <w:rsid w:val="00605017"/>
    <w:rsid w:val="00606B5F"/>
    <w:rsid w:val="00611C82"/>
    <w:rsid w:val="00611C84"/>
    <w:rsid w:val="00614263"/>
    <w:rsid w:val="00616DEE"/>
    <w:rsid w:val="00617189"/>
    <w:rsid w:val="00623F78"/>
    <w:rsid w:val="00630B4B"/>
    <w:rsid w:val="00634363"/>
    <w:rsid w:val="00636308"/>
    <w:rsid w:val="006376A0"/>
    <w:rsid w:val="00643056"/>
    <w:rsid w:val="006430A4"/>
    <w:rsid w:val="00656DD5"/>
    <w:rsid w:val="006676D1"/>
    <w:rsid w:val="00680B28"/>
    <w:rsid w:val="006848AD"/>
    <w:rsid w:val="00684B71"/>
    <w:rsid w:val="006870EE"/>
    <w:rsid w:val="006925C2"/>
    <w:rsid w:val="006A010C"/>
    <w:rsid w:val="006A1C7E"/>
    <w:rsid w:val="006C3DFC"/>
    <w:rsid w:val="006D4319"/>
    <w:rsid w:val="006E1A71"/>
    <w:rsid w:val="006E48EA"/>
    <w:rsid w:val="006F1B78"/>
    <w:rsid w:val="00700333"/>
    <w:rsid w:val="007003C5"/>
    <w:rsid w:val="00713F4C"/>
    <w:rsid w:val="00715B1A"/>
    <w:rsid w:val="00715F34"/>
    <w:rsid w:val="0072116D"/>
    <w:rsid w:val="007213D6"/>
    <w:rsid w:val="007216E6"/>
    <w:rsid w:val="007250DB"/>
    <w:rsid w:val="0072717B"/>
    <w:rsid w:val="0073314E"/>
    <w:rsid w:val="00733292"/>
    <w:rsid w:val="00735354"/>
    <w:rsid w:val="0073674B"/>
    <w:rsid w:val="00737024"/>
    <w:rsid w:val="00745D86"/>
    <w:rsid w:val="0075380F"/>
    <w:rsid w:val="00754978"/>
    <w:rsid w:val="00754A8E"/>
    <w:rsid w:val="00755F54"/>
    <w:rsid w:val="0076147C"/>
    <w:rsid w:val="0076588C"/>
    <w:rsid w:val="00766978"/>
    <w:rsid w:val="0078331C"/>
    <w:rsid w:val="00784653"/>
    <w:rsid w:val="007862BF"/>
    <w:rsid w:val="0078636E"/>
    <w:rsid w:val="00795C98"/>
    <w:rsid w:val="00796360"/>
    <w:rsid w:val="007970AD"/>
    <w:rsid w:val="007A043C"/>
    <w:rsid w:val="007B440C"/>
    <w:rsid w:val="007B66C6"/>
    <w:rsid w:val="007B7F54"/>
    <w:rsid w:val="007C2A06"/>
    <w:rsid w:val="007E0A50"/>
    <w:rsid w:val="007E1430"/>
    <w:rsid w:val="007E5499"/>
    <w:rsid w:val="007F2699"/>
    <w:rsid w:val="007F6F26"/>
    <w:rsid w:val="008028D7"/>
    <w:rsid w:val="00810E21"/>
    <w:rsid w:val="008144D6"/>
    <w:rsid w:val="00815107"/>
    <w:rsid w:val="0081657C"/>
    <w:rsid w:val="00827C01"/>
    <w:rsid w:val="0083008F"/>
    <w:rsid w:val="00835E91"/>
    <w:rsid w:val="0084027F"/>
    <w:rsid w:val="008470A2"/>
    <w:rsid w:val="00851992"/>
    <w:rsid w:val="00854126"/>
    <w:rsid w:val="00857BF1"/>
    <w:rsid w:val="00866CF0"/>
    <w:rsid w:val="008736A4"/>
    <w:rsid w:val="0088174A"/>
    <w:rsid w:val="008847B3"/>
    <w:rsid w:val="00884FA4"/>
    <w:rsid w:val="00885577"/>
    <w:rsid w:val="00895AEE"/>
    <w:rsid w:val="008A151A"/>
    <w:rsid w:val="008A1AAA"/>
    <w:rsid w:val="008C38A1"/>
    <w:rsid w:val="008E394B"/>
    <w:rsid w:val="008F5371"/>
    <w:rsid w:val="00900C35"/>
    <w:rsid w:val="00920580"/>
    <w:rsid w:val="009409C0"/>
    <w:rsid w:val="00950A30"/>
    <w:rsid w:val="00953D45"/>
    <w:rsid w:val="00954371"/>
    <w:rsid w:val="00961A66"/>
    <w:rsid w:val="009629F1"/>
    <w:rsid w:val="00964E25"/>
    <w:rsid w:val="00974BC3"/>
    <w:rsid w:val="00975EEC"/>
    <w:rsid w:val="00984E94"/>
    <w:rsid w:val="00993112"/>
    <w:rsid w:val="00996070"/>
    <w:rsid w:val="009B1E0E"/>
    <w:rsid w:val="009B2295"/>
    <w:rsid w:val="009B310A"/>
    <w:rsid w:val="009C23DF"/>
    <w:rsid w:val="009C53A1"/>
    <w:rsid w:val="009D4B64"/>
    <w:rsid w:val="009D5788"/>
    <w:rsid w:val="009E43E5"/>
    <w:rsid w:val="009E4876"/>
    <w:rsid w:val="009E7F4A"/>
    <w:rsid w:val="009F2327"/>
    <w:rsid w:val="00A03DA9"/>
    <w:rsid w:val="00A11173"/>
    <w:rsid w:val="00A12DC5"/>
    <w:rsid w:val="00A13847"/>
    <w:rsid w:val="00A15919"/>
    <w:rsid w:val="00A17015"/>
    <w:rsid w:val="00A22222"/>
    <w:rsid w:val="00A24D93"/>
    <w:rsid w:val="00A2613B"/>
    <w:rsid w:val="00A32D6A"/>
    <w:rsid w:val="00A33EAD"/>
    <w:rsid w:val="00A505FA"/>
    <w:rsid w:val="00A620ED"/>
    <w:rsid w:val="00A7044A"/>
    <w:rsid w:val="00A715AD"/>
    <w:rsid w:val="00A71C96"/>
    <w:rsid w:val="00A82752"/>
    <w:rsid w:val="00A85808"/>
    <w:rsid w:val="00A964C8"/>
    <w:rsid w:val="00A97AD7"/>
    <w:rsid w:val="00AA566D"/>
    <w:rsid w:val="00AB6ACA"/>
    <w:rsid w:val="00AB7E56"/>
    <w:rsid w:val="00AC0486"/>
    <w:rsid w:val="00AC17FF"/>
    <w:rsid w:val="00AC3BBA"/>
    <w:rsid w:val="00AC5A16"/>
    <w:rsid w:val="00AD4DBB"/>
    <w:rsid w:val="00AF1BD6"/>
    <w:rsid w:val="00AF63F1"/>
    <w:rsid w:val="00B028F4"/>
    <w:rsid w:val="00B031A7"/>
    <w:rsid w:val="00B110CA"/>
    <w:rsid w:val="00B1718C"/>
    <w:rsid w:val="00B306C3"/>
    <w:rsid w:val="00B34228"/>
    <w:rsid w:val="00B51038"/>
    <w:rsid w:val="00B51A05"/>
    <w:rsid w:val="00B54F55"/>
    <w:rsid w:val="00B57213"/>
    <w:rsid w:val="00B7288B"/>
    <w:rsid w:val="00B74B8F"/>
    <w:rsid w:val="00B851C2"/>
    <w:rsid w:val="00B901B6"/>
    <w:rsid w:val="00B94DF4"/>
    <w:rsid w:val="00BA2346"/>
    <w:rsid w:val="00BB3A97"/>
    <w:rsid w:val="00BB7053"/>
    <w:rsid w:val="00BC1222"/>
    <w:rsid w:val="00BD1BBE"/>
    <w:rsid w:val="00BD339F"/>
    <w:rsid w:val="00BE41A6"/>
    <w:rsid w:val="00BE57B2"/>
    <w:rsid w:val="00BE67B6"/>
    <w:rsid w:val="00BE6FF4"/>
    <w:rsid w:val="00BF082D"/>
    <w:rsid w:val="00BF275A"/>
    <w:rsid w:val="00C0558D"/>
    <w:rsid w:val="00C0784E"/>
    <w:rsid w:val="00C1174B"/>
    <w:rsid w:val="00C143CA"/>
    <w:rsid w:val="00C21554"/>
    <w:rsid w:val="00C2484B"/>
    <w:rsid w:val="00C27507"/>
    <w:rsid w:val="00C32048"/>
    <w:rsid w:val="00C413E3"/>
    <w:rsid w:val="00C425B0"/>
    <w:rsid w:val="00C42E5D"/>
    <w:rsid w:val="00C44011"/>
    <w:rsid w:val="00C47F1C"/>
    <w:rsid w:val="00C52051"/>
    <w:rsid w:val="00C5258F"/>
    <w:rsid w:val="00C62697"/>
    <w:rsid w:val="00C62715"/>
    <w:rsid w:val="00C637A3"/>
    <w:rsid w:val="00C76710"/>
    <w:rsid w:val="00C77347"/>
    <w:rsid w:val="00C83190"/>
    <w:rsid w:val="00C90B0C"/>
    <w:rsid w:val="00C9565B"/>
    <w:rsid w:val="00CA0A64"/>
    <w:rsid w:val="00CC4A64"/>
    <w:rsid w:val="00CC7A60"/>
    <w:rsid w:val="00CD328A"/>
    <w:rsid w:val="00CE2BEB"/>
    <w:rsid w:val="00CE5D5C"/>
    <w:rsid w:val="00CF4B33"/>
    <w:rsid w:val="00D00A35"/>
    <w:rsid w:val="00D00D12"/>
    <w:rsid w:val="00D00E4D"/>
    <w:rsid w:val="00D044C2"/>
    <w:rsid w:val="00D05E2C"/>
    <w:rsid w:val="00D06A54"/>
    <w:rsid w:val="00D4582A"/>
    <w:rsid w:val="00D475A9"/>
    <w:rsid w:val="00D52D4F"/>
    <w:rsid w:val="00D667FA"/>
    <w:rsid w:val="00D67771"/>
    <w:rsid w:val="00DA088A"/>
    <w:rsid w:val="00DA2E74"/>
    <w:rsid w:val="00DA450B"/>
    <w:rsid w:val="00DA4911"/>
    <w:rsid w:val="00DB54C1"/>
    <w:rsid w:val="00DC00BB"/>
    <w:rsid w:val="00DC165E"/>
    <w:rsid w:val="00DC4D7A"/>
    <w:rsid w:val="00DD37AC"/>
    <w:rsid w:val="00DD45D9"/>
    <w:rsid w:val="00DE10C9"/>
    <w:rsid w:val="00DE4449"/>
    <w:rsid w:val="00DF4166"/>
    <w:rsid w:val="00DF6721"/>
    <w:rsid w:val="00E03483"/>
    <w:rsid w:val="00E04A22"/>
    <w:rsid w:val="00E113A2"/>
    <w:rsid w:val="00E15A3C"/>
    <w:rsid w:val="00E2430E"/>
    <w:rsid w:val="00E261BB"/>
    <w:rsid w:val="00E308DE"/>
    <w:rsid w:val="00E32389"/>
    <w:rsid w:val="00E337D0"/>
    <w:rsid w:val="00E33EAB"/>
    <w:rsid w:val="00E373F4"/>
    <w:rsid w:val="00E41F9B"/>
    <w:rsid w:val="00E442ED"/>
    <w:rsid w:val="00E44EE0"/>
    <w:rsid w:val="00E545E8"/>
    <w:rsid w:val="00E60289"/>
    <w:rsid w:val="00E618FA"/>
    <w:rsid w:val="00E65D23"/>
    <w:rsid w:val="00E719F8"/>
    <w:rsid w:val="00E7263A"/>
    <w:rsid w:val="00E832AF"/>
    <w:rsid w:val="00E87674"/>
    <w:rsid w:val="00E91C88"/>
    <w:rsid w:val="00EA0EA3"/>
    <w:rsid w:val="00EA26F6"/>
    <w:rsid w:val="00EA2D5F"/>
    <w:rsid w:val="00EA46E4"/>
    <w:rsid w:val="00EA4AFF"/>
    <w:rsid w:val="00EB093B"/>
    <w:rsid w:val="00EB0AAC"/>
    <w:rsid w:val="00EC2E36"/>
    <w:rsid w:val="00EC4021"/>
    <w:rsid w:val="00ED19B8"/>
    <w:rsid w:val="00ED1E06"/>
    <w:rsid w:val="00ED4526"/>
    <w:rsid w:val="00ED5669"/>
    <w:rsid w:val="00EE178D"/>
    <w:rsid w:val="00EE1CE1"/>
    <w:rsid w:val="00EE5EDC"/>
    <w:rsid w:val="00EE60A8"/>
    <w:rsid w:val="00EF262E"/>
    <w:rsid w:val="00F02D65"/>
    <w:rsid w:val="00F041B2"/>
    <w:rsid w:val="00F10527"/>
    <w:rsid w:val="00F10543"/>
    <w:rsid w:val="00F118C6"/>
    <w:rsid w:val="00F11E76"/>
    <w:rsid w:val="00F1519C"/>
    <w:rsid w:val="00F2053F"/>
    <w:rsid w:val="00F21189"/>
    <w:rsid w:val="00F427A1"/>
    <w:rsid w:val="00F4783F"/>
    <w:rsid w:val="00F515F4"/>
    <w:rsid w:val="00F51F1B"/>
    <w:rsid w:val="00F52267"/>
    <w:rsid w:val="00F541F1"/>
    <w:rsid w:val="00F5470E"/>
    <w:rsid w:val="00F572A3"/>
    <w:rsid w:val="00F60039"/>
    <w:rsid w:val="00F64F89"/>
    <w:rsid w:val="00F66FF8"/>
    <w:rsid w:val="00F71B81"/>
    <w:rsid w:val="00F73E3B"/>
    <w:rsid w:val="00F76817"/>
    <w:rsid w:val="00F77615"/>
    <w:rsid w:val="00F77DBD"/>
    <w:rsid w:val="00F85573"/>
    <w:rsid w:val="00F934FB"/>
    <w:rsid w:val="00F94539"/>
    <w:rsid w:val="00F97E3A"/>
    <w:rsid w:val="00FA2732"/>
    <w:rsid w:val="00FA2CFB"/>
    <w:rsid w:val="00FA4B53"/>
    <w:rsid w:val="00FA4FF7"/>
    <w:rsid w:val="00FB52D8"/>
    <w:rsid w:val="00FB7068"/>
    <w:rsid w:val="00FC24D5"/>
    <w:rsid w:val="00FC6632"/>
    <w:rsid w:val="00FC6C91"/>
    <w:rsid w:val="00FE3551"/>
    <w:rsid w:val="00FE40F6"/>
    <w:rsid w:val="00FF2F99"/>
    <w:rsid w:val="00FF385C"/>
    <w:rsid w:val="00FF66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5145A1"/>
  <w15:docId w15:val="{0C496EEA-13C3-4B3F-8B8F-D0672063A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1232"/>
    <w:pPr>
      <w:spacing w:after="0" w:line="240" w:lineRule="auto"/>
    </w:pPr>
    <w:rPr>
      <w:rFonts w:ascii="Times New Roman" w:eastAsia="Times New Roman" w:hAnsi="Times New Roman" w:cs="Times New Roman"/>
      <w:sz w:val="24"/>
      <w:szCs w:val="24"/>
      <w:lang w:val="ro-RO"/>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uiPriority w:val="99"/>
    <w:qFormat/>
    <w:rsid w:val="00321232"/>
    <w:pPr>
      <w:keepNext/>
      <w:outlineLvl w:val="0"/>
    </w:pPr>
    <w:rPr>
      <w:b/>
      <w:bCs/>
    </w:rPr>
  </w:style>
  <w:style w:type="paragraph" w:styleId="Heading2">
    <w:name w:val="heading 2"/>
    <w:basedOn w:val="Normal"/>
    <w:next w:val="Normal"/>
    <w:link w:val="Heading2Char"/>
    <w:uiPriority w:val="99"/>
    <w:qFormat/>
    <w:rsid w:val="00321232"/>
    <w:pPr>
      <w:keepNext/>
      <w:outlineLvl w:val="1"/>
    </w:pPr>
    <w:rPr>
      <w:b/>
      <w:sz w:val="20"/>
      <w:lang w:val="en-US"/>
    </w:rPr>
  </w:style>
  <w:style w:type="paragraph" w:styleId="Heading5">
    <w:name w:val="heading 5"/>
    <w:basedOn w:val="Normal"/>
    <w:next w:val="Normal"/>
    <w:link w:val="Heading5Char"/>
    <w:uiPriority w:val="99"/>
    <w:qFormat/>
    <w:rsid w:val="00321232"/>
    <w:pPr>
      <w:keepNext/>
      <w:outlineLvl w:val="4"/>
    </w:pPr>
    <w:rPr>
      <w:b/>
      <w:bCs/>
      <w:sz w:val="20"/>
    </w:rPr>
  </w:style>
  <w:style w:type="paragraph" w:styleId="Heading8">
    <w:name w:val="heading 8"/>
    <w:basedOn w:val="Normal"/>
    <w:next w:val="Normal"/>
    <w:link w:val="Heading8Char"/>
    <w:uiPriority w:val="9"/>
    <w:semiHidden/>
    <w:unhideWhenUsed/>
    <w:qFormat/>
    <w:rsid w:val="00BF082D"/>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321232"/>
    <w:rPr>
      <w:rFonts w:asciiTheme="majorHAnsi" w:eastAsiaTheme="majorEastAsia" w:hAnsiTheme="majorHAnsi" w:cstheme="majorBidi"/>
      <w:b/>
      <w:bCs/>
      <w:color w:val="365F91" w:themeColor="accent1" w:themeShade="BF"/>
      <w:sz w:val="28"/>
      <w:szCs w:val="28"/>
      <w:lang w:val="ro-RO"/>
    </w:rPr>
  </w:style>
  <w:style w:type="character" w:customStyle="1" w:styleId="Heading2Char">
    <w:name w:val="Heading 2 Char"/>
    <w:basedOn w:val="DefaultParagraphFont"/>
    <w:link w:val="Heading2"/>
    <w:uiPriority w:val="99"/>
    <w:rsid w:val="00321232"/>
    <w:rPr>
      <w:rFonts w:ascii="Times New Roman" w:eastAsia="Times New Roman" w:hAnsi="Times New Roman" w:cs="Times New Roman"/>
      <w:b/>
      <w:sz w:val="20"/>
      <w:szCs w:val="24"/>
    </w:rPr>
  </w:style>
  <w:style w:type="character" w:customStyle="1" w:styleId="Heading5Char">
    <w:name w:val="Heading 5 Char"/>
    <w:basedOn w:val="DefaultParagraphFont"/>
    <w:link w:val="Heading5"/>
    <w:uiPriority w:val="99"/>
    <w:rsid w:val="00321232"/>
    <w:rPr>
      <w:rFonts w:ascii="Times New Roman" w:eastAsia="Times New Roman" w:hAnsi="Times New Roman" w:cs="Times New Roman"/>
      <w:b/>
      <w:bCs/>
      <w:sz w:val="20"/>
      <w:szCs w:val="24"/>
      <w:lang w:val="ro-RO"/>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uiPriority w:val="99"/>
    <w:rsid w:val="00321232"/>
    <w:rPr>
      <w:rFonts w:ascii="Times New Roman" w:eastAsia="Times New Roman" w:hAnsi="Times New Roman" w:cs="Times New Roman"/>
      <w:b/>
      <w:bCs/>
      <w:sz w:val="24"/>
      <w:szCs w:val="24"/>
      <w:lang w:val="ro-RO"/>
    </w:rPr>
  </w:style>
  <w:style w:type="paragraph" w:styleId="Header">
    <w:name w:val="header"/>
    <w:aliases w:val=" Char1,Char1 Char,Header Char1 Char,Header Char Char Char, Char1 Char Char Char, Char1 Char1 Char"/>
    <w:basedOn w:val="Normal"/>
    <w:link w:val="HeaderChar"/>
    <w:rsid w:val="00321232"/>
    <w:pPr>
      <w:tabs>
        <w:tab w:val="center" w:pos="4320"/>
        <w:tab w:val="right" w:pos="8640"/>
      </w:tabs>
    </w:pPr>
    <w:rPr>
      <w:noProof/>
      <w:szCs w:val="20"/>
      <w:lang w:val="en-US"/>
    </w:rPr>
  </w:style>
  <w:style w:type="character" w:customStyle="1" w:styleId="HeaderChar">
    <w:name w:val="Header Char"/>
    <w:aliases w:val=" Char1 Char,Char1 Char Char,Header Char1 Char Char,Header Char Char Char Char, Char1 Char Char Char Char, Char1 Char1 Char Char"/>
    <w:basedOn w:val="DefaultParagraphFont"/>
    <w:link w:val="Header"/>
    <w:rsid w:val="00321232"/>
    <w:rPr>
      <w:rFonts w:ascii="Times New Roman" w:eastAsia="Times New Roman" w:hAnsi="Times New Roman" w:cs="Times New Roman"/>
      <w:noProof/>
      <w:sz w:val="24"/>
      <w:szCs w:val="20"/>
    </w:rPr>
  </w:style>
  <w:style w:type="paragraph" w:styleId="BodyText">
    <w:name w:val="Body Text"/>
    <w:aliases w:val="block style,Body,Standard paragraph,b"/>
    <w:basedOn w:val="Normal"/>
    <w:link w:val="BodyTextChar1"/>
    <w:rsid w:val="00321232"/>
    <w:pPr>
      <w:jc w:val="both"/>
    </w:pPr>
    <w:rPr>
      <w:sz w:val="22"/>
    </w:rPr>
  </w:style>
  <w:style w:type="character" w:customStyle="1" w:styleId="BodyTextChar">
    <w:name w:val="Body Text Char"/>
    <w:basedOn w:val="DefaultParagraphFont"/>
    <w:uiPriority w:val="99"/>
    <w:semiHidden/>
    <w:rsid w:val="00321232"/>
    <w:rPr>
      <w:rFonts w:ascii="Times New Roman" w:eastAsia="Times New Roman" w:hAnsi="Times New Roman" w:cs="Times New Roman"/>
      <w:sz w:val="24"/>
      <w:szCs w:val="24"/>
      <w:lang w:val="ro-RO"/>
    </w:rPr>
  </w:style>
  <w:style w:type="character" w:customStyle="1" w:styleId="BodyTextChar1">
    <w:name w:val="Body Text Char1"/>
    <w:aliases w:val="block style Char,Body Char,Standard paragraph Char,b Char"/>
    <w:link w:val="BodyText"/>
    <w:rsid w:val="00321232"/>
    <w:rPr>
      <w:rFonts w:ascii="Times New Roman" w:eastAsia="Times New Roman" w:hAnsi="Times New Roman" w:cs="Times New Roman"/>
      <w:szCs w:val="24"/>
      <w:lang w:val="ro-RO"/>
    </w:rPr>
  </w:style>
  <w:style w:type="character" w:styleId="FootnoteReference">
    <w:name w:val="footnote reference"/>
    <w:aliases w:val="Footnote symbol"/>
    <w:uiPriority w:val="99"/>
    <w:semiHidden/>
    <w:rsid w:val="00321232"/>
    <w:rPr>
      <w:rFonts w:cs="Times New Roman"/>
      <w:vertAlign w:val="superscript"/>
    </w:rPr>
  </w:style>
  <w:style w:type="paragraph" w:styleId="CommentText">
    <w:name w:val="annotation text"/>
    <w:basedOn w:val="Normal"/>
    <w:link w:val="CommentTextChar"/>
    <w:uiPriority w:val="99"/>
    <w:semiHidden/>
    <w:rsid w:val="00321232"/>
    <w:pPr>
      <w:spacing w:after="240"/>
      <w:jc w:val="both"/>
    </w:pPr>
    <w:rPr>
      <w:rFonts w:ascii="Arial" w:hAnsi="Arial"/>
      <w:sz w:val="20"/>
      <w:szCs w:val="20"/>
      <w:lang w:val="en-GB" w:eastAsia="en-GB"/>
    </w:rPr>
  </w:style>
  <w:style w:type="character" w:customStyle="1" w:styleId="CommentTextChar">
    <w:name w:val="Comment Text Char"/>
    <w:basedOn w:val="DefaultParagraphFont"/>
    <w:link w:val="CommentText"/>
    <w:uiPriority w:val="99"/>
    <w:semiHidden/>
    <w:rsid w:val="00321232"/>
    <w:rPr>
      <w:rFonts w:ascii="Arial" w:eastAsia="Times New Roman" w:hAnsi="Arial" w:cs="Times New Roman"/>
      <w:sz w:val="20"/>
      <w:szCs w:val="20"/>
      <w:lang w:val="en-GB" w:eastAsia="en-GB"/>
    </w:rPr>
  </w:style>
  <w:style w:type="paragraph" w:styleId="FootnoteText">
    <w:name w:val="footnote text"/>
    <w:aliases w:val="Footnote Text Char Char,Fußnote,single space,FOOTNOTES,fn,Podrozdział,Footnote,stile 1,Footnote1,Footnote2,Footnote3,Footnote4,Footnote5,Footnote6,Footnote7,Footnote8,Footnote9,Footnote10,Footnote11"/>
    <w:basedOn w:val="Normal"/>
    <w:link w:val="FootnoteTextChar1"/>
    <w:uiPriority w:val="99"/>
    <w:semiHidden/>
    <w:rsid w:val="00321232"/>
    <w:pPr>
      <w:spacing w:after="240"/>
      <w:ind w:left="357" w:hanging="357"/>
      <w:jc w:val="both"/>
    </w:pPr>
    <w:rPr>
      <w:rFonts w:ascii="Arial" w:hAnsi="Arial"/>
      <w:sz w:val="20"/>
      <w:szCs w:val="20"/>
      <w:lang w:val="en-GB" w:eastAsia="en-GB"/>
    </w:rPr>
  </w:style>
  <w:style w:type="character" w:customStyle="1" w:styleId="FootnoteTextChar">
    <w:name w:val="Footnote Text Char"/>
    <w:basedOn w:val="DefaultParagraphFont"/>
    <w:uiPriority w:val="99"/>
    <w:semiHidden/>
    <w:rsid w:val="00321232"/>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rsid w:val="00321232"/>
    <w:pPr>
      <w:spacing w:after="0"/>
      <w:jc w:val="left"/>
    </w:pPr>
    <w:rPr>
      <w:b/>
      <w:bCs/>
      <w:lang w:eastAsia="en-US"/>
    </w:rPr>
  </w:style>
  <w:style w:type="character" w:customStyle="1" w:styleId="CommentSubjectChar">
    <w:name w:val="Comment Subject Char"/>
    <w:basedOn w:val="CommentTextChar"/>
    <w:link w:val="CommentSubject"/>
    <w:uiPriority w:val="99"/>
    <w:semiHidden/>
    <w:rsid w:val="00321232"/>
    <w:rPr>
      <w:rFonts w:ascii="Arial" w:eastAsia="Times New Roman" w:hAnsi="Arial" w:cs="Times New Roman"/>
      <w:b/>
      <w:bCs/>
      <w:sz w:val="20"/>
      <w:szCs w:val="20"/>
      <w:lang w:val="en-GB" w:eastAsia="en-GB"/>
    </w:rPr>
  </w:style>
  <w:style w:type="paragraph" w:customStyle="1" w:styleId="Head1-Art">
    <w:name w:val="Head1-Art"/>
    <w:basedOn w:val="Normal"/>
    <w:rsid w:val="00321232"/>
    <w:pPr>
      <w:tabs>
        <w:tab w:val="num" w:pos="2880"/>
      </w:tabs>
      <w:spacing w:before="120" w:after="120"/>
      <w:ind w:left="1800" w:hanging="360"/>
      <w:jc w:val="both"/>
    </w:pPr>
    <w:rPr>
      <w:rFonts w:ascii="Trebuchet MS" w:hAnsi="Trebuchet MS"/>
      <w:b/>
      <w:bCs/>
      <w:caps/>
      <w:sz w:val="20"/>
    </w:rPr>
  </w:style>
  <w:style w:type="paragraph" w:customStyle="1" w:styleId="Head2-Alin">
    <w:name w:val="Head2-Alin"/>
    <w:basedOn w:val="Head1-Art"/>
    <w:rsid w:val="00321232"/>
    <w:pPr>
      <w:numPr>
        <w:ilvl w:val="1"/>
      </w:numPr>
      <w:tabs>
        <w:tab w:val="num" w:pos="502"/>
        <w:tab w:val="num" w:pos="2880"/>
      </w:tabs>
      <w:ind w:left="502" w:hanging="360"/>
    </w:pPr>
    <w:rPr>
      <w:b w:val="0"/>
      <w:bCs w:val="0"/>
      <w:caps w:val="0"/>
    </w:rPr>
  </w:style>
  <w:style w:type="paragraph" w:customStyle="1" w:styleId="Head4-Subsect">
    <w:name w:val="Head4-Subsect"/>
    <w:basedOn w:val="Normal"/>
    <w:rsid w:val="00321232"/>
    <w:pPr>
      <w:numPr>
        <w:ilvl w:val="3"/>
      </w:numPr>
      <w:tabs>
        <w:tab w:val="num" w:pos="360"/>
        <w:tab w:val="num" w:pos="502"/>
        <w:tab w:val="num" w:pos="1080"/>
        <w:tab w:val="num" w:pos="2880"/>
      </w:tabs>
      <w:spacing w:before="120" w:after="120"/>
      <w:ind w:left="1080" w:hanging="360"/>
      <w:jc w:val="both"/>
    </w:pPr>
    <w:rPr>
      <w:rFonts w:ascii="Trebuchet MS" w:hAnsi="Trebuchet MS"/>
      <w:b/>
      <w:bCs/>
      <w:sz w:val="20"/>
    </w:rPr>
  </w:style>
  <w:style w:type="paragraph" w:customStyle="1" w:styleId="Head5-Subsect">
    <w:name w:val="Head5-Subsect"/>
    <w:basedOn w:val="Head4-Subsect"/>
    <w:rsid w:val="00321232"/>
    <w:pPr>
      <w:numPr>
        <w:ilvl w:val="4"/>
      </w:numPr>
      <w:tabs>
        <w:tab w:val="num" w:pos="360"/>
      </w:tabs>
      <w:ind w:left="1080" w:hanging="360"/>
    </w:pPr>
  </w:style>
  <w:style w:type="paragraph" w:customStyle="1" w:styleId="xl61">
    <w:name w:val="xl61"/>
    <w:basedOn w:val="Normal"/>
    <w:uiPriority w:val="99"/>
    <w:rsid w:val="00321232"/>
    <w:pPr>
      <w:pBdr>
        <w:left w:val="single" w:sz="8" w:space="0" w:color="auto"/>
      </w:pBdr>
      <w:spacing w:before="100" w:beforeAutospacing="1" w:after="100" w:afterAutospacing="1"/>
      <w:jc w:val="both"/>
    </w:pPr>
    <w:rPr>
      <w:rFonts w:ascii="Arial" w:hAnsi="Arial" w:cs="Arial"/>
      <w:sz w:val="20"/>
      <w:szCs w:val="20"/>
      <w:lang w:eastAsia="fr-FR"/>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semiHidden/>
    <w:locked/>
    <w:rsid w:val="00321232"/>
    <w:rPr>
      <w:rFonts w:ascii="Arial" w:eastAsia="Times New Roman" w:hAnsi="Arial" w:cs="Times New Roman"/>
      <w:sz w:val="20"/>
      <w:szCs w:val="20"/>
      <w:lang w:val="en-GB" w:eastAsia="en-GB"/>
    </w:rPr>
  </w:style>
  <w:style w:type="paragraph" w:customStyle="1" w:styleId="Default">
    <w:name w:val="Default"/>
    <w:uiPriority w:val="99"/>
    <w:rsid w:val="00321232"/>
    <w:pPr>
      <w:widowControl w:val="0"/>
      <w:autoSpaceDE w:val="0"/>
      <w:autoSpaceDN w:val="0"/>
      <w:adjustRightInd w:val="0"/>
      <w:spacing w:before="120" w:after="120" w:line="240" w:lineRule="auto"/>
      <w:jc w:val="both"/>
    </w:pPr>
    <w:rPr>
      <w:rFonts w:ascii="Verdana,Bold" w:eastAsia="Times New Roman" w:hAnsi="Verdana,Bold" w:cs="Verdana,Bold"/>
      <w:color w:val="000000"/>
      <w:sz w:val="24"/>
      <w:szCs w:val="24"/>
      <w:lang w:val="ro-RO" w:eastAsia="ro-RO"/>
    </w:rPr>
  </w:style>
  <w:style w:type="paragraph" w:customStyle="1" w:styleId="CM2">
    <w:name w:val="CM2"/>
    <w:basedOn w:val="Default"/>
    <w:next w:val="Default"/>
    <w:uiPriority w:val="99"/>
    <w:rsid w:val="00321232"/>
    <w:pPr>
      <w:spacing w:line="238" w:lineRule="atLeast"/>
    </w:pPr>
    <w:rPr>
      <w:rFonts w:cs="Times New Roman"/>
      <w:color w:val="auto"/>
    </w:rPr>
  </w:style>
  <w:style w:type="paragraph" w:customStyle="1" w:styleId="CM10">
    <w:name w:val="CM10"/>
    <w:basedOn w:val="Default"/>
    <w:next w:val="Default"/>
    <w:uiPriority w:val="99"/>
    <w:rsid w:val="00321232"/>
    <w:pPr>
      <w:spacing w:after="118"/>
    </w:pPr>
    <w:rPr>
      <w:rFonts w:cs="Times New Roman"/>
      <w:color w:val="auto"/>
    </w:rPr>
  </w:style>
  <w:style w:type="paragraph" w:customStyle="1" w:styleId="CM4">
    <w:name w:val="CM4"/>
    <w:basedOn w:val="Default"/>
    <w:next w:val="Default"/>
    <w:uiPriority w:val="99"/>
    <w:rsid w:val="00321232"/>
    <w:pPr>
      <w:spacing w:line="238" w:lineRule="atLeast"/>
    </w:pPr>
    <w:rPr>
      <w:rFonts w:cs="Times New Roman"/>
      <w:color w:val="auto"/>
    </w:rPr>
  </w:style>
  <w:style w:type="paragraph" w:styleId="ListParagraph">
    <w:name w:val="List Paragraph"/>
    <w:basedOn w:val="Normal"/>
    <w:uiPriority w:val="34"/>
    <w:qFormat/>
    <w:rsid w:val="0028344E"/>
    <w:pPr>
      <w:ind w:left="720"/>
      <w:contextualSpacing/>
    </w:pPr>
  </w:style>
  <w:style w:type="character" w:customStyle="1" w:styleId="Heading8Char">
    <w:name w:val="Heading 8 Char"/>
    <w:basedOn w:val="DefaultParagraphFont"/>
    <w:link w:val="Heading8"/>
    <w:uiPriority w:val="9"/>
    <w:semiHidden/>
    <w:rsid w:val="00BF082D"/>
    <w:rPr>
      <w:rFonts w:asciiTheme="majorHAnsi" w:eastAsiaTheme="majorEastAsia" w:hAnsiTheme="majorHAnsi" w:cstheme="majorBidi"/>
      <w:color w:val="404040" w:themeColor="text1" w:themeTint="BF"/>
      <w:sz w:val="20"/>
      <w:szCs w:val="20"/>
      <w:lang w:val="ro-RO"/>
    </w:rPr>
  </w:style>
  <w:style w:type="paragraph" w:customStyle="1" w:styleId="Head3-Bullet">
    <w:name w:val="Head3-Bullet"/>
    <w:basedOn w:val="Head2-Alin"/>
    <w:rsid w:val="00BF082D"/>
    <w:pPr>
      <w:numPr>
        <w:ilvl w:val="0"/>
      </w:numPr>
      <w:tabs>
        <w:tab w:val="clear" w:pos="2880"/>
        <w:tab w:val="num" w:pos="502"/>
        <w:tab w:val="num" w:pos="1080"/>
      </w:tabs>
      <w:ind w:left="1080" w:hanging="360"/>
    </w:pPr>
  </w:style>
  <w:style w:type="paragraph" w:styleId="BalloonText">
    <w:name w:val="Balloon Text"/>
    <w:basedOn w:val="Normal"/>
    <w:link w:val="BalloonTextChar"/>
    <w:uiPriority w:val="99"/>
    <w:semiHidden/>
    <w:unhideWhenUsed/>
    <w:rsid w:val="00BF082D"/>
    <w:rPr>
      <w:rFonts w:ascii="Tahoma" w:hAnsi="Tahoma" w:cs="Tahoma"/>
      <w:sz w:val="16"/>
      <w:szCs w:val="16"/>
    </w:rPr>
  </w:style>
  <w:style w:type="character" w:customStyle="1" w:styleId="BalloonTextChar">
    <w:name w:val="Balloon Text Char"/>
    <w:basedOn w:val="DefaultParagraphFont"/>
    <w:link w:val="BalloonText"/>
    <w:uiPriority w:val="99"/>
    <w:semiHidden/>
    <w:rsid w:val="00BF082D"/>
    <w:rPr>
      <w:rFonts w:ascii="Tahoma" w:eastAsia="Times New Roman" w:hAnsi="Tahoma" w:cs="Tahoma"/>
      <w:sz w:val="16"/>
      <w:szCs w:val="16"/>
      <w:lang w:val="ro-RO"/>
    </w:rPr>
  </w:style>
  <w:style w:type="character" w:styleId="CommentReference">
    <w:name w:val="annotation reference"/>
    <w:basedOn w:val="DefaultParagraphFont"/>
    <w:uiPriority w:val="99"/>
    <w:semiHidden/>
    <w:unhideWhenUsed/>
    <w:rsid w:val="00BD1BBE"/>
    <w:rPr>
      <w:sz w:val="16"/>
      <w:szCs w:val="16"/>
    </w:rPr>
  </w:style>
  <w:style w:type="paragraph" w:styleId="Revision">
    <w:name w:val="Revision"/>
    <w:hidden/>
    <w:uiPriority w:val="99"/>
    <w:semiHidden/>
    <w:rsid w:val="00D00D12"/>
    <w:pPr>
      <w:spacing w:after="0" w:line="240" w:lineRule="auto"/>
    </w:pPr>
    <w:rPr>
      <w:rFonts w:ascii="Times New Roman" w:eastAsia="Times New Roman" w:hAnsi="Times New Roman" w:cs="Times New Roman"/>
      <w:sz w:val="24"/>
      <w:szCs w:val="24"/>
      <w:lang w:val="ro-RO"/>
    </w:rPr>
  </w:style>
  <w:style w:type="paragraph" w:styleId="Footer">
    <w:name w:val="footer"/>
    <w:basedOn w:val="Normal"/>
    <w:link w:val="FooterChar"/>
    <w:uiPriority w:val="99"/>
    <w:unhideWhenUsed/>
    <w:rsid w:val="00287A1F"/>
    <w:pPr>
      <w:tabs>
        <w:tab w:val="center" w:pos="4680"/>
        <w:tab w:val="right" w:pos="9360"/>
      </w:tabs>
    </w:pPr>
  </w:style>
  <w:style w:type="character" w:customStyle="1" w:styleId="FooterChar">
    <w:name w:val="Footer Char"/>
    <w:basedOn w:val="DefaultParagraphFont"/>
    <w:link w:val="Footer"/>
    <w:uiPriority w:val="99"/>
    <w:rsid w:val="00287A1F"/>
    <w:rPr>
      <w:rFonts w:ascii="Times New Roman" w:eastAsia="Times New Roman" w:hAnsi="Times New Roman" w:cs="Times New Roman"/>
      <w:sz w:val="24"/>
      <w:szCs w:val="24"/>
      <w:lang w:val="ro-RO"/>
    </w:rPr>
  </w:style>
  <w:style w:type="paragraph" w:customStyle="1" w:styleId="CM1">
    <w:name w:val="CM1"/>
    <w:basedOn w:val="Default"/>
    <w:next w:val="Default"/>
    <w:uiPriority w:val="99"/>
    <w:rsid w:val="00954371"/>
    <w:pPr>
      <w:widowControl/>
      <w:spacing w:before="0" w:after="0"/>
      <w:jc w:val="left"/>
    </w:pPr>
    <w:rPr>
      <w:rFonts w:ascii="EUAlbertina" w:eastAsiaTheme="minorHAnsi" w:hAnsi="EUAlbertina" w:cstheme="minorBidi"/>
      <w:color w:val="auto"/>
      <w:lang w:val="en-US" w:eastAsia="en-US"/>
    </w:rPr>
  </w:style>
  <w:style w:type="paragraph" w:customStyle="1" w:styleId="CM3">
    <w:name w:val="CM3"/>
    <w:basedOn w:val="Default"/>
    <w:next w:val="Default"/>
    <w:uiPriority w:val="99"/>
    <w:rsid w:val="00954371"/>
    <w:pPr>
      <w:widowControl/>
      <w:spacing w:before="0" w:after="0"/>
      <w:jc w:val="left"/>
    </w:pPr>
    <w:rPr>
      <w:rFonts w:ascii="EUAlbertina" w:eastAsiaTheme="minorHAnsi" w:hAnsi="EUAlbertina" w:cstheme="minorBidi"/>
      <w:color w:val="auto"/>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148082">
      <w:bodyDiv w:val="1"/>
      <w:marLeft w:val="0"/>
      <w:marRight w:val="0"/>
      <w:marTop w:val="0"/>
      <w:marBottom w:val="0"/>
      <w:divBdr>
        <w:top w:val="none" w:sz="0" w:space="0" w:color="auto"/>
        <w:left w:val="none" w:sz="0" w:space="0" w:color="auto"/>
        <w:bottom w:val="none" w:sz="0" w:space="0" w:color="auto"/>
        <w:right w:val="none" w:sz="0" w:space="0" w:color="auto"/>
      </w:divBdr>
    </w:div>
    <w:div w:id="708838716">
      <w:bodyDiv w:val="1"/>
      <w:marLeft w:val="0"/>
      <w:marRight w:val="0"/>
      <w:marTop w:val="0"/>
      <w:marBottom w:val="0"/>
      <w:divBdr>
        <w:top w:val="none" w:sz="0" w:space="0" w:color="auto"/>
        <w:left w:val="none" w:sz="0" w:space="0" w:color="auto"/>
        <w:bottom w:val="none" w:sz="0" w:space="0" w:color="auto"/>
        <w:right w:val="none" w:sz="0" w:space="0" w:color="auto"/>
      </w:divBdr>
    </w:div>
    <w:div w:id="888150303">
      <w:bodyDiv w:val="1"/>
      <w:marLeft w:val="0"/>
      <w:marRight w:val="0"/>
      <w:marTop w:val="0"/>
      <w:marBottom w:val="0"/>
      <w:divBdr>
        <w:top w:val="none" w:sz="0" w:space="0" w:color="auto"/>
        <w:left w:val="none" w:sz="0" w:space="0" w:color="auto"/>
        <w:bottom w:val="none" w:sz="0" w:space="0" w:color="auto"/>
        <w:right w:val="none" w:sz="0" w:space="0" w:color="auto"/>
      </w:divBdr>
    </w:div>
    <w:div w:id="896815287">
      <w:bodyDiv w:val="1"/>
      <w:marLeft w:val="0"/>
      <w:marRight w:val="0"/>
      <w:marTop w:val="0"/>
      <w:marBottom w:val="0"/>
      <w:divBdr>
        <w:top w:val="none" w:sz="0" w:space="0" w:color="auto"/>
        <w:left w:val="none" w:sz="0" w:space="0" w:color="auto"/>
        <w:bottom w:val="none" w:sz="0" w:space="0" w:color="auto"/>
        <w:right w:val="none" w:sz="0" w:space="0" w:color="auto"/>
      </w:divBdr>
    </w:div>
    <w:div w:id="1370184322">
      <w:bodyDiv w:val="1"/>
      <w:marLeft w:val="0"/>
      <w:marRight w:val="0"/>
      <w:marTop w:val="0"/>
      <w:marBottom w:val="0"/>
      <w:divBdr>
        <w:top w:val="none" w:sz="0" w:space="0" w:color="auto"/>
        <w:left w:val="none" w:sz="0" w:space="0" w:color="auto"/>
        <w:bottom w:val="none" w:sz="0" w:space="0" w:color="auto"/>
        <w:right w:val="none" w:sz="0" w:space="0" w:color="auto"/>
      </w:divBdr>
    </w:div>
    <w:div w:id="1476334741">
      <w:bodyDiv w:val="1"/>
      <w:marLeft w:val="0"/>
      <w:marRight w:val="0"/>
      <w:marTop w:val="0"/>
      <w:marBottom w:val="0"/>
      <w:divBdr>
        <w:top w:val="none" w:sz="0" w:space="0" w:color="auto"/>
        <w:left w:val="none" w:sz="0" w:space="0" w:color="auto"/>
        <w:bottom w:val="none" w:sz="0" w:space="0" w:color="auto"/>
        <w:right w:val="none" w:sz="0" w:space="0" w:color="auto"/>
      </w:divBdr>
    </w:div>
    <w:div w:id="1867252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3ED612A-C8B0-4108-BF48-6F956B0C7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5676</Words>
  <Characters>32356</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37957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2016-11-15T13:38:00Z</cp:lastPrinted>
  <dcterms:created xsi:type="dcterms:W3CDTF">2017-05-16T08:47:00Z</dcterms:created>
  <dcterms:modified xsi:type="dcterms:W3CDTF">2017-05-16T08:47:00Z</dcterms:modified>
</cp:coreProperties>
</file>